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7F" w:rsidRPr="006C6AFC" w:rsidRDefault="00EB55CE" w:rsidP="00CD2F7F">
      <w:pPr>
        <w:pStyle w:val="NZEV0"/>
        <w:spacing w:line="280" w:lineRule="atLeast"/>
        <w:rPr>
          <w:rFonts w:cs="Arial"/>
        </w:rPr>
      </w:pPr>
      <w:bookmarkStart w:id="0" w:name="_GoBack"/>
      <w:bookmarkEnd w:id="0"/>
      <w:r>
        <w:rPr>
          <w:rFonts w:cs="Arial"/>
        </w:rPr>
        <w:t>Detailní specifikace plnění</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 xml:space="preserve">zastupovat </w:t>
      </w:r>
      <w:r w:rsidRPr="0065517D">
        <w:rPr>
          <w:rFonts w:ascii="Arial" w:hAnsi="Arial" w:cs="Arial"/>
          <w:sz w:val="20"/>
          <w:szCs w:val="20"/>
          <w:u w:val="single"/>
        </w:rPr>
        <w:t>zadavatele</w:t>
      </w:r>
    </w:p>
    <w:p w:rsidR="0014702C" w:rsidRDefault="00CD2F7F" w:rsidP="003738CD">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14702C"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náměstek </w:t>
      </w:r>
      <w:r w:rsidR="00CD2F7F" w:rsidRPr="005C05BE">
        <w:rPr>
          <w:rFonts w:ascii="Arial" w:hAnsi="Arial" w:cs="Arial"/>
          <w:sz w:val="20"/>
          <w:szCs w:val="20"/>
        </w:rPr>
        <w:t>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1" w:history="1"/>
      <w:hyperlink r:id="rId12"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3"/>
          <w:headerReference w:type="first" r:id="rId14"/>
          <w:footerReference w:type="first" r:id="rId15"/>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660936" w:rsidRDefault="00A3691D">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6948901" w:history="1">
            <w:r w:rsidR="00660936" w:rsidRPr="00D70B08">
              <w:rPr>
                <w:rStyle w:val="Hypertextovodkaz"/>
                <w:noProof/>
              </w:rPr>
              <w:t>Dodávka softwarového řešení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_Toc456948901 \h </w:instrText>
            </w:r>
            <w:r w:rsidR="00660936">
              <w:rPr>
                <w:noProof/>
                <w:webHidden/>
              </w:rPr>
            </w:r>
            <w:r w:rsidR="00660936">
              <w:rPr>
                <w:noProof/>
                <w:webHidden/>
              </w:rPr>
              <w:fldChar w:fldCharType="separate"/>
            </w:r>
            <w:r w:rsidR="00E022A7">
              <w:rPr>
                <w:noProof/>
                <w:webHidden/>
              </w:rPr>
              <w:t>5</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_Toc456948902 \h </w:instrText>
            </w:r>
            <w:r w:rsidR="00660936">
              <w:rPr>
                <w:noProof/>
                <w:webHidden/>
              </w:rPr>
            </w:r>
            <w:r w:rsidR="00660936">
              <w:rPr>
                <w:noProof/>
                <w:webHidden/>
              </w:rPr>
              <w:fldChar w:fldCharType="separate"/>
            </w:r>
            <w:r>
              <w:rPr>
                <w:noProof/>
                <w:webHidden/>
              </w:rPr>
              <w:t>5</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_Toc456948903 \h </w:instrText>
            </w:r>
            <w:r w:rsidR="00660936">
              <w:rPr>
                <w:noProof/>
                <w:webHidden/>
              </w:rPr>
            </w:r>
            <w:r w:rsidR="00660936">
              <w:rPr>
                <w:noProof/>
                <w:webHidden/>
              </w:rPr>
              <w:fldChar w:fldCharType="separate"/>
            </w:r>
            <w:r>
              <w:rPr>
                <w:noProof/>
                <w:webHidden/>
              </w:rPr>
              <w:t>7</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_Toc456948904 \h </w:instrText>
            </w:r>
            <w:r w:rsidR="00660936">
              <w:rPr>
                <w:noProof/>
                <w:webHidden/>
              </w:rPr>
            </w:r>
            <w:r w:rsidR="00660936">
              <w:rPr>
                <w:noProof/>
                <w:webHidden/>
              </w:rPr>
              <w:fldChar w:fldCharType="separate"/>
            </w:r>
            <w:r>
              <w:rPr>
                <w:noProof/>
                <w:webHidden/>
              </w:rPr>
              <w:t>7</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_Toc456948905 \h </w:instrText>
            </w:r>
            <w:r w:rsidR="00660936">
              <w:rPr>
                <w:noProof/>
                <w:webHidden/>
              </w:rPr>
            </w:r>
            <w:r w:rsidR="00660936">
              <w:rPr>
                <w:noProof/>
                <w:webHidden/>
              </w:rPr>
              <w:fldChar w:fldCharType="separate"/>
            </w:r>
            <w:r>
              <w:rPr>
                <w:noProof/>
                <w:webHidden/>
              </w:rPr>
              <w:t>7</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06" w:history="1">
            <w:r w:rsidR="00660936" w:rsidRPr="00D70B08">
              <w:rPr>
                <w:rStyle w:val="Hypertextovodkaz"/>
                <w:noProof/>
              </w:rPr>
              <w:t>Nasazení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_Toc456948906 \h </w:instrText>
            </w:r>
            <w:r w:rsidR="00660936">
              <w:rPr>
                <w:noProof/>
                <w:webHidden/>
              </w:rPr>
            </w:r>
            <w:r w:rsidR="00660936">
              <w:rPr>
                <w:noProof/>
                <w:webHidden/>
              </w:rPr>
              <w:fldChar w:fldCharType="separate"/>
            </w:r>
            <w:r>
              <w:rPr>
                <w:noProof/>
                <w:webHidden/>
              </w:rPr>
              <w:t>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_Toc456948907 \h </w:instrText>
            </w:r>
            <w:r w:rsidR="00660936">
              <w:rPr>
                <w:noProof/>
                <w:webHidden/>
              </w:rPr>
            </w:r>
            <w:r w:rsidR="00660936">
              <w:rPr>
                <w:noProof/>
                <w:webHidden/>
              </w:rPr>
              <w:fldChar w:fldCharType="separate"/>
            </w:r>
            <w:r>
              <w:rPr>
                <w:noProof/>
                <w:webHidden/>
              </w:rPr>
              <w:t>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_Toc456948908 \h </w:instrText>
            </w:r>
            <w:r w:rsidR="00660936">
              <w:rPr>
                <w:noProof/>
                <w:webHidden/>
              </w:rPr>
            </w:r>
            <w:r w:rsidR="00660936">
              <w:rPr>
                <w:noProof/>
                <w:webHidden/>
              </w:rPr>
              <w:fldChar w:fldCharType="separate"/>
            </w:r>
            <w:r>
              <w:rPr>
                <w:noProof/>
                <w:webHidden/>
              </w:rPr>
              <w:t>11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0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_Toc456948909 \h </w:instrText>
            </w:r>
            <w:r w:rsidR="00660936">
              <w:rPr>
                <w:noProof/>
                <w:webHidden/>
              </w:rPr>
            </w:r>
            <w:r w:rsidR="00660936">
              <w:rPr>
                <w:noProof/>
                <w:webHidden/>
              </w:rPr>
              <w:fldChar w:fldCharType="separate"/>
            </w:r>
            <w:r>
              <w:rPr>
                <w:noProof/>
                <w:webHidden/>
              </w:rPr>
              <w:t>12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_Toc456948910 \h </w:instrText>
            </w:r>
            <w:r w:rsidR="00660936">
              <w:rPr>
                <w:noProof/>
                <w:webHidden/>
              </w:rPr>
            </w:r>
            <w:r w:rsidR="00660936">
              <w:rPr>
                <w:noProof/>
                <w:webHidden/>
              </w:rPr>
              <w:fldChar w:fldCharType="separate"/>
            </w:r>
            <w:r>
              <w:rPr>
                <w:noProof/>
                <w:webHidden/>
              </w:rPr>
              <w:t>12</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11" w:history="1">
            <w:r w:rsidR="00660936" w:rsidRPr="00D70B08">
              <w:rPr>
                <w:rStyle w:val="Hypertextovodkaz"/>
                <w:noProof/>
              </w:rPr>
              <w:t>Nasazení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_Toc456948911 \h </w:instrText>
            </w:r>
            <w:r w:rsidR="00660936">
              <w:rPr>
                <w:noProof/>
                <w:webHidden/>
              </w:rPr>
            </w:r>
            <w:r w:rsidR="00660936">
              <w:rPr>
                <w:noProof/>
                <w:webHidden/>
              </w:rPr>
              <w:fldChar w:fldCharType="separate"/>
            </w:r>
            <w:r>
              <w:rPr>
                <w:noProof/>
                <w:webHidden/>
              </w:rPr>
              <w:t>13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_Toc456948912 \h </w:instrText>
            </w:r>
            <w:r w:rsidR="00660936">
              <w:rPr>
                <w:noProof/>
                <w:webHidden/>
              </w:rPr>
            </w:r>
            <w:r w:rsidR="00660936">
              <w:rPr>
                <w:noProof/>
                <w:webHidden/>
              </w:rPr>
              <w:fldChar w:fldCharType="separate"/>
            </w:r>
            <w:r>
              <w:rPr>
                <w:noProof/>
                <w:webHidden/>
              </w:rPr>
              <w:t>13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_Toc456948913 \h </w:instrText>
            </w:r>
            <w:r w:rsidR="00660936">
              <w:rPr>
                <w:noProof/>
                <w:webHidden/>
              </w:rPr>
            </w:r>
            <w:r w:rsidR="00660936">
              <w:rPr>
                <w:noProof/>
                <w:webHidden/>
              </w:rPr>
              <w:fldChar w:fldCharType="separate"/>
            </w:r>
            <w:r>
              <w:rPr>
                <w:noProof/>
                <w:webHidden/>
              </w:rPr>
              <w:t>16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_Toc456948914 \h </w:instrText>
            </w:r>
            <w:r w:rsidR="00660936">
              <w:rPr>
                <w:noProof/>
                <w:webHidden/>
              </w:rPr>
            </w:r>
            <w:r w:rsidR="00660936">
              <w:rPr>
                <w:noProof/>
                <w:webHidden/>
              </w:rPr>
              <w:fldChar w:fldCharType="separate"/>
            </w:r>
            <w:r>
              <w:rPr>
                <w:noProof/>
                <w:webHidden/>
              </w:rPr>
              <w:t>16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_Toc456948915 \h </w:instrText>
            </w:r>
            <w:r w:rsidR="00660936">
              <w:rPr>
                <w:noProof/>
                <w:webHidden/>
              </w:rPr>
            </w:r>
            <w:r w:rsidR="00660936">
              <w:rPr>
                <w:noProof/>
                <w:webHidden/>
              </w:rPr>
              <w:fldChar w:fldCharType="separate"/>
            </w:r>
            <w:r>
              <w:rPr>
                <w:noProof/>
                <w:webHidden/>
              </w:rPr>
              <w:t>17</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16" w:history="1">
            <w:r w:rsidR="00660936" w:rsidRPr="00D70B08">
              <w:rPr>
                <w:rStyle w:val="Hypertextovodkaz"/>
                <w:noProof/>
              </w:rPr>
              <w:t>Nasazení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_Toc456948916 \h </w:instrText>
            </w:r>
            <w:r w:rsidR="00660936">
              <w:rPr>
                <w:noProof/>
                <w:webHidden/>
              </w:rPr>
            </w:r>
            <w:r w:rsidR="00660936">
              <w:rPr>
                <w:noProof/>
                <w:webHidden/>
              </w:rPr>
              <w:fldChar w:fldCharType="separate"/>
            </w:r>
            <w:r>
              <w:rPr>
                <w:noProof/>
                <w:webHidden/>
              </w:rPr>
              <w:t>18</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_Toc456948917 \h </w:instrText>
            </w:r>
            <w:r w:rsidR="00660936">
              <w:rPr>
                <w:noProof/>
                <w:webHidden/>
              </w:rPr>
            </w:r>
            <w:r w:rsidR="00660936">
              <w:rPr>
                <w:noProof/>
                <w:webHidden/>
              </w:rPr>
              <w:fldChar w:fldCharType="separate"/>
            </w:r>
            <w:r>
              <w:rPr>
                <w:noProof/>
                <w:webHidden/>
              </w:rPr>
              <w:t>18</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_Toc456948918 \h </w:instrText>
            </w:r>
            <w:r w:rsidR="00660936">
              <w:rPr>
                <w:noProof/>
                <w:webHidden/>
              </w:rPr>
            </w:r>
            <w:r w:rsidR="00660936">
              <w:rPr>
                <w:noProof/>
                <w:webHidden/>
              </w:rPr>
              <w:fldChar w:fldCharType="separate"/>
            </w:r>
            <w:r>
              <w:rPr>
                <w:noProof/>
                <w:webHidden/>
              </w:rPr>
              <w:t>20</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1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_Toc456948919 \h </w:instrText>
            </w:r>
            <w:r w:rsidR="00660936">
              <w:rPr>
                <w:noProof/>
                <w:webHidden/>
              </w:rPr>
            </w:r>
            <w:r w:rsidR="00660936">
              <w:rPr>
                <w:noProof/>
                <w:webHidden/>
              </w:rPr>
              <w:fldChar w:fldCharType="separate"/>
            </w:r>
            <w:r>
              <w:rPr>
                <w:noProof/>
                <w:webHidden/>
              </w:rPr>
              <w:t>21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_Toc456948920 \h </w:instrText>
            </w:r>
            <w:r w:rsidR="00660936">
              <w:rPr>
                <w:noProof/>
                <w:webHidden/>
              </w:rPr>
            </w:r>
            <w:r w:rsidR="00660936">
              <w:rPr>
                <w:noProof/>
                <w:webHidden/>
              </w:rPr>
              <w:fldChar w:fldCharType="separate"/>
            </w:r>
            <w:r>
              <w:rPr>
                <w:noProof/>
                <w:webHidden/>
              </w:rPr>
              <w:t>21</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21" w:history="1">
            <w:r w:rsidR="00660936" w:rsidRPr="00D70B08">
              <w:rPr>
                <w:rStyle w:val="Hypertextovodkaz"/>
                <w:noProof/>
              </w:rPr>
              <w:t>Nasazení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_Toc456948921 \h </w:instrText>
            </w:r>
            <w:r w:rsidR="00660936">
              <w:rPr>
                <w:noProof/>
                <w:webHidden/>
              </w:rPr>
            </w:r>
            <w:r w:rsidR="00660936">
              <w:rPr>
                <w:noProof/>
                <w:webHidden/>
              </w:rPr>
              <w:fldChar w:fldCharType="separate"/>
            </w:r>
            <w:r>
              <w:rPr>
                <w:noProof/>
                <w:webHidden/>
              </w:rPr>
              <w:t>23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_Toc456948922 \h </w:instrText>
            </w:r>
            <w:r w:rsidR="00660936">
              <w:rPr>
                <w:noProof/>
                <w:webHidden/>
              </w:rPr>
            </w:r>
            <w:r w:rsidR="00660936">
              <w:rPr>
                <w:noProof/>
                <w:webHidden/>
              </w:rPr>
              <w:fldChar w:fldCharType="separate"/>
            </w:r>
            <w:r>
              <w:rPr>
                <w:noProof/>
                <w:webHidden/>
              </w:rPr>
              <w:t>23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_Toc456948923 \h </w:instrText>
            </w:r>
            <w:r w:rsidR="00660936">
              <w:rPr>
                <w:noProof/>
                <w:webHidden/>
              </w:rPr>
            </w:r>
            <w:r w:rsidR="00660936">
              <w:rPr>
                <w:noProof/>
                <w:webHidden/>
              </w:rPr>
              <w:fldChar w:fldCharType="separate"/>
            </w:r>
            <w:r>
              <w:rPr>
                <w:noProof/>
                <w:webHidden/>
              </w:rPr>
              <w:t>25</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_Toc456948924 \h </w:instrText>
            </w:r>
            <w:r w:rsidR="00660936">
              <w:rPr>
                <w:noProof/>
                <w:webHidden/>
              </w:rPr>
            </w:r>
            <w:r w:rsidR="00660936">
              <w:rPr>
                <w:noProof/>
                <w:webHidden/>
              </w:rPr>
              <w:fldChar w:fldCharType="separate"/>
            </w:r>
            <w:r>
              <w:rPr>
                <w:noProof/>
                <w:webHidden/>
              </w:rPr>
              <w:t>25</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_Toc456948925 \h </w:instrText>
            </w:r>
            <w:r w:rsidR="00660936">
              <w:rPr>
                <w:noProof/>
                <w:webHidden/>
              </w:rPr>
            </w:r>
            <w:r w:rsidR="00660936">
              <w:rPr>
                <w:noProof/>
                <w:webHidden/>
              </w:rPr>
              <w:fldChar w:fldCharType="separate"/>
            </w:r>
            <w:r>
              <w:rPr>
                <w:noProof/>
                <w:webHidden/>
              </w:rPr>
              <w:t>26</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26" w:history="1">
            <w:r w:rsidR="00660936" w:rsidRPr="00D70B08">
              <w:rPr>
                <w:rStyle w:val="Hypertextovodkaz"/>
                <w:noProof/>
              </w:rPr>
              <w:t>Nasazení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_Toc456948926 \h </w:instrText>
            </w:r>
            <w:r w:rsidR="00660936">
              <w:rPr>
                <w:noProof/>
                <w:webHidden/>
              </w:rPr>
            </w:r>
            <w:r w:rsidR="00660936">
              <w:rPr>
                <w:noProof/>
                <w:webHidden/>
              </w:rPr>
              <w:fldChar w:fldCharType="separate"/>
            </w:r>
            <w:r>
              <w:rPr>
                <w:noProof/>
                <w:webHidden/>
              </w:rPr>
              <w:t>27</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_Toc456948927 \h </w:instrText>
            </w:r>
            <w:r w:rsidR="00660936">
              <w:rPr>
                <w:noProof/>
                <w:webHidden/>
              </w:rPr>
            </w:r>
            <w:r w:rsidR="00660936">
              <w:rPr>
                <w:noProof/>
                <w:webHidden/>
              </w:rPr>
              <w:fldChar w:fldCharType="separate"/>
            </w:r>
            <w:r>
              <w:rPr>
                <w:noProof/>
                <w:webHidden/>
              </w:rPr>
              <w:t>27</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_Toc456948928 \h </w:instrText>
            </w:r>
            <w:r w:rsidR="00660936">
              <w:rPr>
                <w:noProof/>
                <w:webHidden/>
              </w:rPr>
            </w:r>
            <w:r w:rsidR="00660936">
              <w:rPr>
                <w:noProof/>
                <w:webHidden/>
              </w:rPr>
              <w:fldChar w:fldCharType="separate"/>
            </w:r>
            <w:r>
              <w:rPr>
                <w:noProof/>
                <w:webHidden/>
              </w:rPr>
              <w:t>29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2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_Toc456948929 \h </w:instrText>
            </w:r>
            <w:r w:rsidR="00660936">
              <w:rPr>
                <w:noProof/>
                <w:webHidden/>
              </w:rPr>
            </w:r>
            <w:r w:rsidR="00660936">
              <w:rPr>
                <w:noProof/>
                <w:webHidden/>
              </w:rPr>
              <w:fldChar w:fldCharType="separate"/>
            </w:r>
            <w:r>
              <w:rPr>
                <w:noProof/>
                <w:webHidden/>
              </w:rPr>
              <w:t>30</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_Toc456948930 \h </w:instrText>
            </w:r>
            <w:r w:rsidR="00660936">
              <w:rPr>
                <w:noProof/>
                <w:webHidden/>
              </w:rPr>
            </w:r>
            <w:r w:rsidR="00660936">
              <w:rPr>
                <w:noProof/>
                <w:webHidden/>
              </w:rPr>
              <w:fldChar w:fldCharType="separate"/>
            </w:r>
            <w:r>
              <w:rPr>
                <w:noProof/>
                <w:webHidden/>
              </w:rPr>
              <w:t>30</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31" w:history="1">
            <w:r w:rsidR="00660936" w:rsidRPr="00D70B08">
              <w:rPr>
                <w:rStyle w:val="Hypertextovodkaz"/>
                <w:noProof/>
              </w:rPr>
              <w:t>Nasazení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_Toc456948931 \h </w:instrText>
            </w:r>
            <w:r w:rsidR="00660936">
              <w:rPr>
                <w:noProof/>
                <w:webHidden/>
              </w:rPr>
            </w:r>
            <w:r w:rsidR="00660936">
              <w:rPr>
                <w:noProof/>
                <w:webHidden/>
              </w:rPr>
              <w:fldChar w:fldCharType="separate"/>
            </w:r>
            <w:r>
              <w:rPr>
                <w:noProof/>
                <w:webHidden/>
              </w:rPr>
              <w:t>32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_Toc456948932 \h </w:instrText>
            </w:r>
            <w:r w:rsidR="00660936">
              <w:rPr>
                <w:noProof/>
                <w:webHidden/>
              </w:rPr>
            </w:r>
            <w:r w:rsidR="00660936">
              <w:rPr>
                <w:noProof/>
                <w:webHidden/>
              </w:rPr>
              <w:fldChar w:fldCharType="separate"/>
            </w:r>
            <w:r>
              <w:rPr>
                <w:noProof/>
                <w:webHidden/>
              </w:rPr>
              <w:t>32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_Toc456948933 \h </w:instrText>
            </w:r>
            <w:r w:rsidR="00660936">
              <w:rPr>
                <w:noProof/>
                <w:webHidden/>
              </w:rPr>
            </w:r>
            <w:r w:rsidR="00660936">
              <w:rPr>
                <w:noProof/>
                <w:webHidden/>
              </w:rPr>
              <w:fldChar w:fldCharType="separate"/>
            </w:r>
            <w:r>
              <w:rPr>
                <w:noProof/>
                <w:webHidden/>
              </w:rPr>
              <w:t>34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_Toc456948934 \h </w:instrText>
            </w:r>
            <w:r w:rsidR="00660936">
              <w:rPr>
                <w:noProof/>
                <w:webHidden/>
              </w:rPr>
            </w:r>
            <w:r w:rsidR="00660936">
              <w:rPr>
                <w:noProof/>
                <w:webHidden/>
              </w:rPr>
              <w:fldChar w:fldCharType="separate"/>
            </w:r>
            <w:r>
              <w:rPr>
                <w:noProof/>
                <w:webHidden/>
              </w:rPr>
              <w:t>35</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_Toc456948935 \h </w:instrText>
            </w:r>
            <w:r w:rsidR="00660936">
              <w:rPr>
                <w:noProof/>
                <w:webHidden/>
              </w:rPr>
            </w:r>
            <w:r w:rsidR="00660936">
              <w:rPr>
                <w:noProof/>
                <w:webHidden/>
              </w:rPr>
              <w:fldChar w:fldCharType="separate"/>
            </w:r>
            <w:r>
              <w:rPr>
                <w:noProof/>
                <w:webHidden/>
              </w:rPr>
              <w:t>35</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36" w:history="1">
            <w:r w:rsidR="00660936" w:rsidRPr="00D70B08">
              <w:rPr>
                <w:rStyle w:val="Hypertextovodkaz"/>
                <w:noProof/>
              </w:rPr>
              <w:t>Nasazení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_Toc456948936 \h </w:instrText>
            </w:r>
            <w:r w:rsidR="00660936">
              <w:rPr>
                <w:noProof/>
                <w:webHidden/>
              </w:rPr>
            </w:r>
            <w:r w:rsidR="00660936">
              <w:rPr>
                <w:noProof/>
                <w:webHidden/>
              </w:rPr>
              <w:fldChar w:fldCharType="separate"/>
            </w:r>
            <w:r>
              <w:rPr>
                <w:noProof/>
                <w:webHidden/>
              </w:rPr>
              <w:t>36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_Toc456948937 \h </w:instrText>
            </w:r>
            <w:r w:rsidR="00660936">
              <w:rPr>
                <w:noProof/>
                <w:webHidden/>
              </w:rPr>
            </w:r>
            <w:r w:rsidR="00660936">
              <w:rPr>
                <w:noProof/>
                <w:webHidden/>
              </w:rPr>
              <w:fldChar w:fldCharType="separate"/>
            </w:r>
            <w:r>
              <w:rPr>
                <w:noProof/>
                <w:webHidden/>
              </w:rPr>
              <w:t>36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_Toc456948938 \h </w:instrText>
            </w:r>
            <w:r w:rsidR="00660936">
              <w:rPr>
                <w:noProof/>
                <w:webHidden/>
              </w:rPr>
            </w:r>
            <w:r w:rsidR="00660936">
              <w:rPr>
                <w:noProof/>
                <w:webHidden/>
              </w:rPr>
              <w:fldChar w:fldCharType="separate"/>
            </w:r>
            <w:r>
              <w:rPr>
                <w:noProof/>
                <w:webHidden/>
              </w:rPr>
              <w:t>39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3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_Toc456948939 \h </w:instrText>
            </w:r>
            <w:r w:rsidR="00660936">
              <w:rPr>
                <w:noProof/>
                <w:webHidden/>
              </w:rPr>
            </w:r>
            <w:r w:rsidR="00660936">
              <w:rPr>
                <w:noProof/>
                <w:webHidden/>
              </w:rPr>
              <w:fldChar w:fldCharType="separate"/>
            </w:r>
            <w:r>
              <w:rPr>
                <w:noProof/>
                <w:webHidden/>
              </w:rPr>
              <w:t>39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HYPERLINK \l "_Toc456948940" </w:instrText>
          </w:r>
          <w:r>
            <w:fldChar w:fldCharType="separate"/>
          </w:r>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_Toc456948940 \h </w:instrText>
          </w:r>
          <w:r w:rsidR="00660936">
            <w:rPr>
              <w:noProof/>
              <w:webHidden/>
            </w:rPr>
          </w:r>
          <w:r w:rsidR="00660936">
            <w:rPr>
              <w:noProof/>
              <w:webHidden/>
            </w:rPr>
            <w:fldChar w:fldCharType="separate"/>
          </w:r>
          <w:ins w:id="1" w:author="Najmanová Alena Ing. (MPSV)" w:date="2016-09-30T12:33:00Z">
            <w:r>
              <w:rPr>
                <w:noProof/>
                <w:webHidden/>
              </w:rPr>
              <w:t>40</w:t>
            </w:r>
          </w:ins>
          <w:del w:id="2" w:author="Najmanová Alena Ing. (MPSV)" w:date="2016-09-30T12:33:00Z">
            <w:r w:rsidR="00C470E0" w:rsidDel="00E022A7">
              <w:rPr>
                <w:noProof/>
                <w:webHidden/>
              </w:rPr>
              <w:delText>39</w:delText>
            </w:r>
          </w:del>
          <w:r w:rsidR="00660936">
            <w:rPr>
              <w:noProof/>
              <w:webHidden/>
            </w:rPr>
            <w:fldChar w:fldCharType="end"/>
          </w:r>
          <w:r>
            <w:rPr>
              <w:noProof/>
            </w:rPr>
            <w:fldChar w:fldCharType="end"/>
          </w:r>
        </w:p>
        <w:p w:rsidR="00660936" w:rsidRDefault="00E022A7">
          <w:pPr>
            <w:pStyle w:val="Obsah1"/>
            <w:tabs>
              <w:tab w:val="right" w:leader="dot" w:pos="9062"/>
            </w:tabs>
            <w:rPr>
              <w:rFonts w:eastAsiaTheme="minorEastAsia"/>
              <w:noProof/>
              <w:lang w:eastAsia="cs-CZ"/>
            </w:rPr>
          </w:pPr>
          <w:hyperlink w:anchor="_Toc456948941" w:history="1">
            <w:r w:rsidR="00660936" w:rsidRPr="00D70B08">
              <w:rPr>
                <w:rStyle w:val="Hypertextovodkaz"/>
                <w:noProof/>
              </w:rPr>
              <w:t>Podpora a provoz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_Toc456948941 \h </w:instrText>
            </w:r>
            <w:r w:rsidR="00660936">
              <w:rPr>
                <w:noProof/>
                <w:webHidden/>
              </w:rPr>
            </w:r>
            <w:r w:rsidR="00660936">
              <w:rPr>
                <w:noProof/>
                <w:webHidden/>
              </w:rPr>
              <w:fldChar w:fldCharType="separate"/>
            </w:r>
            <w:r>
              <w:rPr>
                <w:noProof/>
                <w:webHidden/>
              </w:rPr>
              <w:t>41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_Toc456948942 \h </w:instrText>
            </w:r>
            <w:r w:rsidR="00660936">
              <w:rPr>
                <w:noProof/>
                <w:webHidden/>
              </w:rPr>
            </w:r>
            <w:r w:rsidR="00660936">
              <w:rPr>
                <w:noProof/>
                <w:webHidden/>
              </w:rPr>
              <w:fldChar w:fldCharType="separate"/>
            </w:r>
            <w:r>
              <w:rPr>
                <w:noProof/>
                <w:webHidden/>
              </w:rPr>
              <w:t>41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_Toc456948943 \h </w:instrText>
            </w:r>
            <w:r w:rsidR="00660936">
              <w:rPr>
                <w:noProof/>
                <w:webHidden/>
              </w:rPr>
            </w:r>
            <w:r w:rsidR="00660936">
              <w:rPr>
                <w:noProof/>
                <w:webHidden/>
              </w:rPr>
              <w:fldChar w:fldCharType="separate"/>
            </w:r>
            <w:r>
              <w:rPr>
                <w:noProof/>
                <w:webHidden/>
              </w:rPr>
              <w:t>42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_Toc456948944 \h </w:instrText>
            </w:r>
            <w:r w:rsidR="00660936">
              <w:rPr>
                <w:noProof/>
                <w:webHidden/>
              </w:rPr>
            </w:r>
            <w:r w:rsidR="00660936">
              <w:rPr>
                <w:noProof/>
                <w:webHidden/>
              </w:rPr>
              <w:fldChar w:fldCharType="separate"/>
            </w:r>
            <w:r>
              <w:rPr>
                <w:noProof/>
                <w:webHidden/>
              </w:rPr>
              <w:t>42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_Toc456948945 \h </w:instrText>
            </w:r>
            <w:r w:rsidR="00660936">
              <w:rPr>
                <w:noProof/>
                <w:webHidden/>
              </w:rPr>
            </w:r>
            <w:r w:rsidR="00660936">
              <w:rPr>
                <w:noProof/>
                <w:webHidden/>
              </w:rPr>
              <w:fldChar w:fldCharType="separate"/>
            </w:r>
            <w:r>
              <w:rPr>
                <w:noProof/>
                <w:webHidden/>
              </w:rPr>
              <w:t>42</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46" w:history="1">
            <w:r w:rsidR="00660936" w:rsidRPr="00D70B08">
              <w:rPr>
                <w:rStyle w:val="Hypertextovodkaz"/>
                <w:noProof/>
              </w:rPr>
              <w:t>Podpora a provoz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_Toc456948946 \h </w:instrText>
            </w:r>
            <w:r w:rsidR="00660936">
              <w:rPr>
                <w:noProof/>
                <w:webHidden/>
              </w:rPr>
            </w:r>
            <w:r w:rsidR="00660936">
              <w:rPr>
                <w:noProof/>
                <w:webHidden/>
              </w:rPr>
              <w:fldChar w:fldCharType="separate"/>
            </w:r>
            <w:r>
              <w:rPr>
                <w:noProof/>
                <w:webHidden/>
              </w:rPr>
              <w:t>43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_Toc456948947 \h </w:instrText>
            </w:r>
            <w:r w:rsidR="00660936">
              <w:rPr>
                <w:noProof/>
                <w:webHidden/>
              </w:rPr>
            </w:r>
            <w:r w:rsidR="00660936">
              <w:rPr>
                <w:noProof/>
                <w:webHidden/>
              </w:rPr>
              <w:fldChar w:fldCharType="separate"/>
            </w:r>
            <w:r>
              <w:rPr>
                <w:noProof/>
                <w:webHidden/>
              </w:rPr>
              <w:t>43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_Toc456948948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4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_Toc456948949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5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_Toc456948950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51" w:history="1">
            <w:r w:rsidR="00660936" w:rsidRPr="00D70B08">
              <w:rPr>
                <w:rStyle w:val="Hypertextovodkaz"/>
                <w:noProof/>
              </w:rPr>
              <w:t>Podpora a provoz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_Toc456948951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5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_Toc456948952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HYPERLINK \l "_Toc456948953" </w:instrText>
          </w:r>
          <w:r>
            <w:fldChar w:fldCharType="separate"/>
          </w:r>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_Toc456948953 \h </w:instrText>
          </w:r>
          <w:r w:rsidR="00660936">
            <w:rPr>
              <w:noProof/>
              <w:webHidden/>
            </w:rPr>
          </w:r>
          <w:r w:rsidR="00660936">
            <w:rPr>
              <w:noProof/>
              <w:webHidden/>
            </w:rPr>
            <w:fldChar w:fldCharType="separate"/>
          </w:r>
          <w:ins w:id="3" w:author="Najmanová Alena Ing. (MPSV)" w:date="2016-09-30T12:33:00Z">
            <w:r>
              <w:rPr>
                <w:noProof/>
                <w:webHidden/>
              </w:rPr>
              <w:t>46</w:t>
            </w:r>
          </w:ins>
          <w:del w:id="4" w:author="Najmanová Alena Ing. (MPSV)" w:date="2016-09-30T12:33:00Z">
            <w:r w:rsidR="00C470E0" w:rsidDel="00E022A7">
              <w:rPr>
                <w:noProof/>
                <w:webHidden/>
              </w:rPr>
              <w:delText>45</w:delText>
            </w:r>
          </w:del>
          <w:r w:rsidR="00660936">
            <w:rPr>
              <w:noProof/>
              <w:webHidden/>
            </w:rPr>
            <w:fldChar w:fldCharType="end"/>
          </w:r>
          <w:r>
            <w:rPr>
              <w:noProof/>
            </w:rPr>
            <w:fldChar w:fldCharType="end"/>
          </w:r>
        </w:p>
        <w:p w:rsidR="00660936" w:rsidRDefault="00E022A7">
          <w:pPr>
            <w:pStyle w:val="Obsah2"/>
            <w:tabs>
              <w:tab w:val="right" w:leader="dot" w:pos="9062"/>
            </w:tabs>
            <w:rPr>
              <w:rFonts w:eastAsiaTheme="minorEastAsia"/>
              <w:noProof/>
              <w:lang w:eastAsia="cs-CZ"/>
            </w:rPr>
          </w:pPr>
          <w:hyperlink w:anchor="_Toc45694895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_Toc456948954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5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_Toc456948955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56" w:history="1">
            <w:r w:rsidR="00660936" w:rsidRPr="00D70B08">
              <w:rPr>
                <w:rStyle w:val="Hypertextovodkaz"/>
                <w:noProof/>
              </w:rPr>
              <w:t>Podpora a provoz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_Toc456948956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5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_Toc456948957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5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_Toc456948958 \h </w:instrText>
            </w:r>
            <w:r w:rsidR="00660936">
              <w:rPr>
                <w:noProof/>
                <w:webHidden/>
              </w:rPr>
            </w:r>
            <w:r w:rsidR="00660936">
              <w:rPr>
                <w:noProof/>
                <w:webHidden/>
              </w:rPr>
              <w:fldChar w:fldCharType="separate"/>
            </w:r>
            <w:r>
              <w:rPr>
                <w:noProof/>
                <w:webHidden/>
              </w:rPr>
              <w:t>47</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5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_Toc456948959 \h </w:instrText>
            </w:r>
            <w:r w:rsidR="00660936">
              <w:rPr>
                <w:noProof/>
                <w:webHidden/>
              </w:rPr>
            </w:r>
            <w:r w:rsidR="00660936">
              <w:rPr>
                <w:noProof/>
                <w:webHidden/>
              </w:rPr>
              <w:fldChar w:fldCharType="separate"/>
            </w:r>
            <w:r>
              <w:rPr>
                <w:noProof/>
                <w:webHidden/>
              </w:rPr>
              <w:t>47</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HYPERLINK \l "_Toc456948960" </w:instrText>
          </w:r>
          <w:r>
            <w:fldChar w:fldCharType="separate"/>
          </w:r>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_Toc456948960 \h </w:instrText>
          </w:r>
          <w:r w:rsidR="00660936">
            <w:rPr>
              <w:noProof/>
              <w:webHidden/>
            </w:rPr>
          </w:r>
          <w:r w:rsidR="00660936">
            <w:rPr>
              <w:noProof/>
              <w:webHidden/>
            </w:rPr>
            <w:fldChar w:fldCharType="separate"/>
          </w:r>
          <w:ins w:id="5" w:author="Najmanová Alena Ing. (MPSV)" w:date="2016-09-30T12:33:00Z">
            <w:r>
              <w:rPr>
                <w:noProof/>
                <w:webHidden/>
              </w:rPr>
              <w:t>48</w:t>
            </w:r>
          </w:ins>
          <w:del w:id="6" w:author="Najmanová Alena Ing. (MPSV)" w:date="2016-09-30T12:33:00Z">
            <w:r w:rsidR="00C470E0" w:rsidDel="00E022A7">
              <w:rPr>
                <w:noProof/>
                <w:webHidden/>
              </w:rPr>
              <w:delText>47</w:delText>
            </w:r>
          </w:del>
          <w:r w:rsidR="00660936">
            <w:rPr>
              <w:noProof/>
              <w:webHidden/>
            </w:rPr>
            <w:fldChar w:fldCharType="end"/>
          </w:r>
          <w:r>
            <w:rPr>
              <w:noProof/>
            </w:rPr>
            <w:fldChar w:fldCharType="end"/>
          </w:r>
        </w:p>
        <w:p w:rsidR="00660936" w:rsidRDefault="00E022A7">
          <w:pPr>
            <w:pStyle w:val="Obsah1"/>
            <w:tabs>
              <w:tab w:val="right" w:leader="dot" w:pos="9062"/>
            </w:tabs>
            <w:rPr>
              <w:rFonts w:eastAsiaTheme="minorEastAsia"/>
              <w:noProof/>
              <w:lang w:eastAsia="cs-CZ"/>
            </w:rPr>
          </w:pPr>
          <w:hyperlink w:anchor="_Toc456948961" w:history="1">
            <w:r w:rsidR="00660936" w:rsidRPr="00D70B08">
              <w:rPr>
                <w:rStyle w:val="Hypertextovodkaz"/>
                <w:noProof/>
              </w:rPr>
              <w:t>Podpora a provoz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_Toc456948961 \h </w:instrText>
            </w:r>
            <w:r w:rsidR="00660936">
              <w:rPr>
                <w:noProof/>
                <w:webHidden/>
              </w:rPr>
            </w:r>
            <w:r w:rsidR="00660936">
              <w:rPr>
                <w:noProof/>
                <w:webHidden/>
              </w:rPr>
              <w:fldChar w:fldCharType="separate"/>
            </w:r>
            <w:r>
              <w:rPr>
                <w:noProof/>
                <w:webHidden/>
              </w:rPr>
              <w:t>48</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6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_Toc456948962 \h </w:instrText>
            </w:r>
            <w:r w:rsidR="00660936">
              <w:rPr>
                <w:noProof/>
                <w:webHidden/>
              </w:rPr>
            </w:r>
            <w:r w:rsidR="00660936">
              <w:rPr>
                <w:noProof/>
                <w:webHidden/>
              </w:rPr>
              <w:fldChar w:fldCharType="separate"/>
            </w:r>
            <w:r>
              <w:rPr>
                <w:noProof/>
                <w:webHidden/>
              </w:rPr>
              <w:t>48</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6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_Toc456948963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6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_Toc456948964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6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_Toc456948965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66" w:history="1">
            <w:r w:rsidR="00660936" w:rsidRPr="00D70B08">
              <w:rPr>
                <w:rStyle w:val="Hypertextovodkaz"/>
                <w:noProof/>
              </w:rPr>
              <w:t>Podpora a provoz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_Toc456948966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6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_Toc456948967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HYPERLINK \l "_Toc456948968" </w:instrText>
          </w:r>
          <w:r>
            <w:fldChar w:fldCharType="separate"/>
          </w:r>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_Toc456948968 \h </w:instrText>
          </w:r>
          <w:r w:rsidR="00660936">
            <w:rPr>
              <w:noProof/>
              <w:webHidden/>
            </w:rPr>
          </w:r>
          <w:r w:rsidR="00660936">
            <w:rPr>
              <w:noProof/>
              <w:webHidden/>
            </w:rPr>
            <w:fldChar w:fldCharType="separate"/>
          </w:r>
          <w:ins w:id="7" w:author="Najmanová Alena Ing. (MPSV)" w:date="2016-09-30T12:33:00Z">
            <w:r>
              <w:rPr>
                <w:noProof/>
                <w:webHidden/>
              </w:rPr>
              <w:t>51</w:t>
            </w:r>
          </w:ins>
          <w:del w:id="8" w:author="Najmanová Alena Ing. (MPSV)" w:date="2016-09-30T12:33:00Z">
            <w:r w:rsidR="00C470E0" w:rsidDel="00E022A7">
              <w:rPr>
                <w:noProof/>
                <w:webHidden/>
              </w:rPr>
              <w:delText>50</w:delText>
            </w:r>
          </w:del>
          <w:r w:rsidR="00660936">
            <w:rPr>
              <w:noProof/>
              <w:webHidden/>
            </w:rPr>
            <w:fldChar w:fldCharType="end"/>
          </w:r>
          <w:r>
            <w:rPr>
              <w:noProof/>
            </w:rPr>
            <w:fldChar w:fldCharType="end"/>
          </w:r>
        </w:p>
        <w:p w:rsidR="00660936" w:rsidRDefault="00E022A7">
          <w:pPr>
            <w:pStyle w:val="Obsah2"/>
            <w:tabs>
              <w:tab w:val="right" w:leader="dot" w:pos="9062"/>
            </w:tabs>
            <w:rPr>
              <w:rFonts w:eastAsiaTheme="minorEastAsia"/>
              <w:noProof/>
              <w:lang w:eastAsia="cs-CZ"/>
            </w:rPr>
          </w:pPr>
          <w:hyperlink w:anchor="_Toc45694896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_Toc456948969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7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_Toc456948970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71" w:history="1">
            <w:r w:rsidR="00660936" w:rsidRPr="00D70B08">
              <w:rPr>
                <w:rStyle w:val="Hypertextovodkaz"/>
                <w:noProof/>
              </w:rPr>
              <w:t>Podpora a provoz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_Toc456948971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7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_Toc456948972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7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_Toc456948973 \h </w:instrText>
            </w:r>
            <w:r w:rsidR="00660936">
              <w:rPr>
                <w:noProof/>
                <w:webHidden/>
              </w:rPr>
            </w:r>
            <w:r w:rsidR="00660936">
              <w:rPr>
                <w:noProof/>
                <w:webHidden/>
              </w:rPr>
              <w:fldChar w:fldCharType="separate"/>
            </w:r>
            <w:r>
              <w:rPr>
                <w:noProof/>
                <w:webHidden/>
              </w:rPr>
              <w:t>52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7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_Toc456948974 \h </w:instrText>
            </w:r>
            <w:r w:rsidR="00660936">
              <w:rPr>
                <w:noProof/>
                <w:webHidden/>
              </w:rPr>
            </w:r>
            <w:r w:rsidR="00660936">
              <w:rPr>
                <w:noProof/>
                <w:webHidden/>
              </w:rPr>
              <w:fldChar w:fldCharType="separate"/>
            </w:r>
            <w:r>
              <w:rPr>
                <w:noProof/>
                <w:webHidden/>
              </w:rPr>
              <w:t>52</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HYPERLINK \l "_Toc456948975" </w:instrText>
          </w:r>
          <w:r>
            <w:fldChar w:fldCharType="separate"/>
          </w:r>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_Toc456948975 \h </w:instrText>
          </w:r>
          <w:r w:rsidR="00660936">
            <w:rPr>
              <w:noProof/>
              <w:webHidden/>
            </w:rPr>
          </w:r>
          <w:r w:rsidR="00660936">
            <w:rPr>
              <w:noProof/>
              <w:webHidden/>
            </w:rPr>
            <w:fldChar w:fldCharType="separate"/>
          </w:r>
          <w:ins w:id="9" w:author="Najmanová Alena Ing. (MPSV)" w:date="2016-09-30T12:33:00Z">
            <w:r>
              <w:rPr>
                <w:noProof/>
                <w:webHidden/>
              </w:rPr>
              <w:t>53</w:t>
            </w:r>
          </w:ins>
          <w:del w:id="10" w:author="Najmanová Alena Ing. (MPSV)" w:date="2016-09-30T12:33:00Z">
            <w:r w:rsidR="00C470E0" w:rsidDel="00E022A7">
              <w:rPr>
                <w:noProof/>
                <w:webHidden/>
              </w:rPr>
              <w:delText>52</w:delText>
            </w:r>
          </w:del>
          <w:r w:rsidR="00660936">
            <w:rPr>
              <w:noProof/>
              <w:webHidden/>
            </w:rPr>
            <w:fldChar w:fldCharType="end"/>
          </w:r>
          <w:r>
            <w:rPr>
              <w:noProof/>
            </w:rPr>
            <w:fldChar w:fldCharType="end"/>
          </w:r>
        </w:p>
        <w:p w:rsidR="00660936" w:rsidRDefault="00E022A7">
          <w:pPr>
            <w:pStyle w:val="Obsah1"/>
            <w:tabs>
              <w:tab w:val="right" w:leader="dot" w:pos="9062"/>
            </w:tabs>
            <w:rPr>
              <w:rFonts w:eastAsiaTheme="minorEastAsia"/>
              <w:noProof/>
              <w:lang w:eastAsia="cs-CZ"/>
            </w:rPr>
          </w:pPr>
          <w:hyperlink w:anchor="_Toc456948976" w:history="1">
            <w:r w:rsidR="00660936" w:rsidRPr="00D70B08">
              <w:rPr>
                <w:rStyle w:val="Hypertextovodkaz"/>
                <w:noProof/>
              </w:rPr>
              <w:t>Rozvoj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_Toc456948976 \h </w:instrText>
            </w:r>
            <w:r w:rsidR="00660936">
              <w:rPr>
                <w:noProof/>
                <w:webHidden/>
              </w:rPr>
            </w:r>
            <w:r w:rsidR="00660936">
              <w:rPr>
                <w:noProof/>
                <w:webHidden/>
              </w:rPr>
              <w:fldChar w:fldCharType="separate"/>
            </w:r>
            <w:r>
              <w:rPr>
                <w:noProof/>
                <w:webHidden/>
              </w:rPr>
              <w:t>53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7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_Toc456948977 \h </w:instrText>
            </w:r>
            <w:r w:rsidR="00660936">
              <w:rPr>
                <w:noProof/>
                <w:webHidden/>
              </w:rPr>
            </w:r>
            <w:r w:rsidR="00660936">
              <w:rPr>
                <w:noProof/>
                <w:webHidden/>
              </w:rPr>
              <w:fldChar w:fldCharType="separate"/>
            </w:r>
            <w:r>
              <w:rPr>
                <w:noProof/>
                <w:webHidden/>
              </w:rPr>
              <w:t>53</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HYPERLINK \l "_Toc456948978" </w:instrText>
          </w:r>
          <w:r>
            <w:fldChar w:fldCharType="separate"/>
          </w:r>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_Toc456948978 \h </w:instrText>
          </w:r>
          <w:r w:rsidR="00660936">
            <w:rPr>
              <w:noProof/>
              <w:webHidden/>
            </w:rPr>
          </w:r>
          <w:r w:rsidR="00660936">
            <w:rPr>
              <w:noProof/>
              <w:webHidden/>
            </w:rPr>
            <w:fldChar w:fldCharType="separate"/>
          </w:r>
          <w:ins w:id="11" w:author="Najmanová Alena Ing. (MPSV)" w:date="2016-09-30T12:33:00Z">
            <w:r>
              <w:rPr>
                <w:noProof/>
                <w:webHidden/>
              </w:rPr>
              <w:t>54</w:t>
            </w:r>
          </w:ins>
          <w:del w:id="12" w:author="Najmanová Alena Ing. (MPSV)" w:date="2016-09-30T12:33:00Z">
            <w:r w:rsidR="00C470E0" w:rsidDel="00E022A7">
              <w:rPr>
                <w:noProof/>
                <w:webHidden/>
              </w:rPr>
              <w:delText>53</w:delText>
            </w:r>
          </w:del>
          <w:r w:rsidR="00660936">
            <w:rPr>
              <w:noProof/>
              <w:webHidden/>
            </w:rPr>
            <w:fldChar w:fldCharType="end"/>
          </w:r>
          <w:r>
            <w:rPr>
              <w:noProof/>
            </w:rPr>
            <w:fldChar w:fldCharType="end"/>
          </w:r>
        </w:p>
        <w:p w:rsidR="00660936" w:rsidRDefault="00E022A7">
          <w:pPr>
            <w:pStyle w:val="Obsah2"/>
            <w:tabs>
              <w:tab w:val="right" w:leader="dot" w:pos="9062"/>
            </w:tabs>
            <w:rPr>
              <w:rFonts w:eastAsiaTheme="minorEastAsia"/>
              <w:noProof/>
              <w:lang w:eastAsia="cs-CZ"/>
            </w:rPr>
          </w:pPr>
          <w:hyperlink w:anchor="_Toc45694897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_Toc456948979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8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_Toc456948980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E022A7">
          <w:pPr>
            <w:pStyle w:val="Obsah1"/>
            <w:tabs>
              <w:tab w:val="right" w:leader="dot" w:pos="9062"/>
            </w:tabs>
            <w:rPr>
              <w:rFonts w:eastAsiaTheme="minorEastAsia"/>
              <w:noProof/>
              <w:lang w:eastAsia="cs-CZ"/>
            </w:rPr>
          </w:pPr>
          <w:hyperlink w:anchor="_Toc456948981" w:history="1">
            <w:r w:rsidR="00660936" w:rsidRPr="00D70B08">
              <w:rPr>
                <w:rStyle w:val="Hypertextovodkaz"/>
                <w:noProof/>
              </w:rPr>
              <w:t>Školení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_Toc456948981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8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_Toc456948982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8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_Toc456948983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hyperlink w:anchor="_Toc45694898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_Toc456948984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E022A7">
          <w:pPr>
            <w:pStyle w:val="Obsah2"/>
            <w:tabs>
              <w:tab w:val="right" w:leader="dot" w:pos="9062"/>
            </w:tabs>
            <w:rPr>
              <w:rFonts w:eastAsiaTheme="minorEastAsia"/>
              <w:noProof/>
              <w:lang w:eastAsia="cs-CZ"/>
            </w:rPr>
          </w:pPr>
          <w:r>
            <w:fldChar w:fldCharType="begin"/>
          </w:r>
          <w:r>
            <w:instrText xml:space="preserve"> </w:instrText>
          </w:r>
          <w:r>
            <w:instrText xml:space="preserve">HYPERLINK \l "_Toc456948985" </w:instrText>
          </w:r>
          <w:r>
            <w:fldChar w:fldCharType="separate"/>
          </w:r>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_Toc456948985 \h </w:instrText>
          </w:r>
          <w:r w:rsidR="00660936">
            <w:rPr>
              <w:noProof/>
              <w:webHidden/>
            </w:rPr>
          </w:r>
          <w:r w:rsidR="00660936">
            <w:rPr>
              <w:noProof/>
              <w:webHidden/>
            </w:rPr>
            <w:fldChar w:fldCharType="separate"/>
          </w:r>
          <w:ins w:id="13" w:author="Najmanová Alena Ing. (MPSV)" w:date="2016-09-30T12:33:00Z">
            <w:r>
              <w:rPr>
                <w:noProof/>
                <w:webHidden/>
              </w:rPr>
              <w:t>55</w:t>
            </w:r>
          </w:ins>
          <w:del w:id="14" w:author="Najmanová Alena Ing. (MPSV)" w:date="2016-09-30T12:33:00Z">
            <w:r w:rsidR="00C470E0" w:rsidDel="00E022A7">
              <w:rPr>
                <w:noProof/>
                <w:webHidden/>
              </w:rPr>
              <w:delText>54</w:delText>
            </w:r>
          </w:del>
          <w:r w:rsidR="00660936">
            <w:rPr>
              <w:noProof/>
              <w:webHidden/>
            </w:rPr>
            <w:fldChar w:fldCharType="end"/>
          </w:r>
          <w:r>
            <w:rPr>
              <w:noProof/>
            </w:rPr>
            <w:fldChar w:fldCharType="end"/>
          </w:r>
        </w:p>
        <w:p w:rsidR="00A3691D" w:rsidRDefault="00A3691D">
          <w:r>
            <w:rPr>
              <w:b/>
              <w:bCs/>
            </w:rPr>
            <w:fldChar w:fldCharType="end"/>
          </w:r>
        </w:p>
      </w:sdtContent>
    </w:sdt>
    <w:p w:rsidR="002A40A0" w:rsidRDefault="000B0924" w:rsidP="002A40A0">
      <w:pPr>
        <w:pStyle w:val="Nadpis1"/>
      </w:pPr>
      <w:r>
        <w:br w:type="page"/>
      </w:r>
    </w:p>
    <w:p w:rsidR="00EB55CE" w:rsidRPr="00EE1EA3" w:rsidRDefault="00EB55CE" w:rsidP="006D7851">
      <w:pPr>
        <w:pStyle w:val="Nadpis1"/>
      </w:pPr>
      <w:bookmarkStart w:id="15" w:name="_Toc456948901"/>
      <w:r>
        <w:lastRenderedPageBreak/>
        <w:t>Dodávka softwarového</w:t>
      </w:r>
      <w:r w:rsidRPr="00EE1EA3">
        <w:t xml:space="preserve"> řešení resortního elektronického systému spisové služby</w:t>
      </w:r>
      <w:bookmarkEnd w:id="15"/>
    </w:p>
    <w:p w:rsidR="00EB55CE" w:rsidRPr="00EE1EA3" w:rsidRDefault="00EB55CE" w:rsidP="006D7851">
      <w:pPr>
        <w:pStyle w:val="Nadpis2"/>
      </w:pPr>
      <w:bookmarkStart w:id="16" w:name="_Toc456948902"/>
      <w:r>
        <w:t>Předmět a podmínky plnění</w:t>
      </w:r>
      <w:bookmarkEnd w:id="16"/>
    </w:p>
    <w:p w:rsidR="00EB55CE" w:rsidRDefault="00EB55CE" w:rsidP="00EB55CE">
      <w:pPr>
        <w:numPr>
          <w:ilvl w:val="1"/>
          <w:numId w:val="2"/>
        </w:numPr>
        <w:spacing w:after="0" w:line="276" w:lineRule="auto"/>
        <w:ind w:left="426" w:hanging="426"/>
        <w:jc w:val="both"/>
      </w:pPr>
      <w:r w:rsidRPr="00EE1EA3">
        <w:t>Předmětem plnění „</w:t>
      </w:r>
      <w:r>
        <w:t>Dodávka s</w:t>
      </w:r>
      <w:r w:rsidRPr="00EE1EA3">
        <w:t>oftwarového řešení Resortního elektron</w:t>
      </w:r>
      <w:r>
        <w:t xml:space="preserve">ického systému spisového služby </w:t>
      </w:r>
      <w:r w:rsidRPr="00EE1EA3">
        <w:t>(dále jen RESSS)</w:t>
      </w:r>
      <w:r>
        <w:t>“ je</w:t>
      </w:r>
      <w:r w:rsidRPr="00EE1EA3">
        <w:t xml:space="preserve"> </w:t>
      </w:r>
      <w:r>
        <w:t xml:space="preserve">dodávka </w:t>
      </w:r>
      <w:r w:rsidRPr="00EE1EA3">
        <w:t>sa</w:t>
      </w:r>
      <w:r>
        <w:t>mostatného softwarového díla (dále též systém RESSS) a poskytnutí souvisejících služeb</w:t>
      </w:r>
      <w:r w:rsidRPr="00EE1EA3">
        <w:t>.</w:t>
      </w:r>
    </w:p>
    <w:p w:rsidR="00EB55CE" w:rsidRDefault="00EB55CE" w:rsidP="00EB55CE">
      <w:pPr>
        <w:numPr>
          <w:ilvl w:val="1"/>
          <w:numId w:val="2"/>
        </w:numPr>
        <w:spacing w:after="0" w:line="276" w:lineRule="auto"/>
        <w:jc w:val="both"/>
      </w:pPr>
      <w:bookmarkStart w:id="17" w:name="_Ref446358928"/>
      <w:r>
        <w:t xml:space="preserve">Dodané „Softwarové řešení RESSS“ bude splňovat požadavky na něj kladené, které jsou uvedeny v Příloze číslo 1 </w:t>
      </w:r>
      <w:r w:rsidR="00CE3E96">
        <w:t>Rámcov</w:t>
      </w:r>
      <w:r>
        <w:t xml:space="preserve">é smlouvy </w:t>
      </w:r>
      <w:r w:rsidRPr="0090410B">
        <w:t>Závazné funkční a technické požadavky zadavatele</w:t>
      </w:r>
      <w:r>
        <w:t>.</w:t>
      </w:r>
      <w:bookmarkEnd w:id="17"/>
    </w:p>
    <w:p w:rsidR="00EB55CE" w:rsidRDefault="00EB55CE" w:rsidP="00EB55CE">
      <w:pPr>
        <w:numPr>
          <w:ilvl w:val="1"/>
          <w:numId w:val="2"/>
        </w:numPr>
        <w:spacing w:after="0" w:line="276" w:lineRule="auto"/>
        <w:ind w:left="426" w:hanging="426"/>
        <w:jc w:val="both"/>
      </w:pPr>
      <w:r>
        <w:t>Dodávka samostatného softwarového díla zahrnuje:</w:t>
      </w:r>
    </w:p>
    <w:p w:rsidR="00EB55CE" w:rsidRDefault="00EB55CE" w:rsidP="00EB55CE">
      <w:pPr>
        <w:numPr>
          <w:ilvl w:val="2"/>
          <w:numId w:val="2"/>
        </w:numPr>
        <w:spacing w:after="0" w:line="276" w:lineRule="auto"/>
        <w:jc w:val="both"/>
      </w:pPr>
      <w:r>
        <w:t>Předání kompletního softwarového díla ve spustitelné podobě na dvou kopiích instalačních médií.</w:t>
      </w:r>
    </w:p>
    <w:p w:rsidR="00EB55CE" w:rsidRDefault="00EB55CE" w:rsidP="00EB55CE">
      <w:pPr>
        <w:numPr>
          <w:ilvl w:val="2"/>
          <w:numId w:val="2"/>
        </w:numPr>
        <w:spacing w:after="0" w:line="276" w:lineRule="auto"/>
        <w:jc w:val="both"/>
      </w:pPr>
      <w:r>
        <w:t>Předání užívacích práv – licencí k softwarovému dílu v souladu s </w:t>
      </w:r>
      <w:r w:rsidR="00CE3E96">
        <w:t>Rámcov</w:t>
      </w:r>
      <w:r>
        <w:t>ou smlouvou.</w:t>
      </w:r>
    </w:p>
    <w:p w:rsidR="00EB55CE" w:rsidRDefault="00EB55CE" w:rsidP="00EB55CE">
      <w:pPr>
        <w:numPr>
          <w:ilvl w:val="2"/>
          <w:numId w:val="2"/>
        </w:numPr>
        <w:spacing w:after="0" w:line="276" w:lineRule="auto"/>
        <w:jc w:val="both"/>
      </w:pPr>
      <w:r>
        <w:t>Předání zdrojových kódů a dalších výstupů nezbytných pro sestavení (kompilaci) softwarového díla v souladu s </w:t>
      </w:r>
      <w:r w:rsidR="00CE3E96">
        <w:t>Rámcov</w:t>
      </w:r>
      <w:r>
        <w:t>ou smlouvou na dvou kopiích datových médií.</w:t>
      </w:r>
    </w:p>
    <w:p w:rsidR="00EB55CE" w:rsidRDefault="00EB55CE" w:rsidP="00EB55CE">
      <w:pPr>
        <w:numPr>
          <w:ilvl w:val="2"/>
          <w:numId w:val="2"/>
        </w:numPr>
        <w:spacing w:after="0" w:line="276" w:lineRule="auto"/>
        <w:jc w:val="both"/>
      </w:pPr>
      <w:r>
        <w:t>Předání dokumentace k softwarovému dílu ve formě elektronických dokumentů v dohodnutých formátech na datovém nosiči zahrnující:</w:t>
      </w:r>
    </w:p>
    <w:p w:rsidR="00EB55CE" w:rsidRDefault="00EB55CE" w:rsidP="00EB55CE">
      <w:pPr>
        <w:numPr>
          <w:ilvl w:val="3"/>
          <w:numId w:val="2"/>
        </w:numPr>
        <w:spacing w:after="0" w:line="276" w:lineRule="auto"/>
        <w:jc w:val="both"/>
      </w:pPr>
      <w:r>
        <w:t>Instalační příručku.</w:t>
      </w:r>
    </w:p>
    <w:p w:rsidR="00EB55CE" w:rsidRDefault="00EB55CE" w:rsidP="00EB55CE">
      <w:pPr>
        <w:numPr>
          <w:ilvl w:val="3"/>
          <w:numId w:val="2"/>
        </w:numPr>
        <w:spacing w:after="0" w:line="276" w:lineRule="auto"/>
        <w:jc w:val="both"/>
      </w:pPr>
      <w:r>
        <w:t>Příručku administrátora (správce).</w:t>
      </w:r>
    </w:p>
    <w:p w:rsidR="00EB55CE" w:rsidRDefault="00EB55CE" w:rsidP="00EB55CE">
      <w:pPr>
        <w:numPr>
          <w:ilvl w:val="3"/>
          <w:numId w:val="2"/>
        </w:numPr>
        <w:spacing w:after="0" w:line="276" w:lineRule="auto"/>
        <w:jc w:val="both"/>
      </w:pPr>
      <w:r>
        <w:t xml:space="preserve">Příručku programátora. </w:t>
      </w:r>
    </w:p>
    <w:p w:rsidR="00EB55CE" w:rsidRDefault="00EB55CE" w:rsidP="00EB55CE">
      <w:pPr>
        <w:numPr>
          <w:ilvl w:val="3"/>
          <w:numId w:val="2"/>
        </w:numPr>
        <w:spacing w:after="0" w:line="276" w:lineRule="auto"/>
        <w:jc w:val="both"/>
      </w:pPr>
      <w:r>
        <w:t>Uživatelskou příručku.</w:t>
      </w:r>
    </w:p>
    <w:p w:rsidR="00EB55CE" w:rsidRDefault="00EB55CE" w:rsidP="00EB55CE">
      <w:pPr>
        <w:numPr>
          <w:ilvl w:val="2"/>
          <w:numId w:val="2"/>
        </w:numPr>
        <w:spacing w:after="0" w:line="276" w:lineRule="auto"/>
        <w:jc w:val="both"/>
      </w:pPr>
      <w:r>
        <w:t>Předání školících materiálů k softwarovému dílu ve formě elektronických dokumentů v dohodnutých formátech.</w:t>
      </w:r>
    </w:p>
    <w:p w:rsidR="00EB55CE" w:rsidRDefault="00EB55CE" w:rsidP="00EB55CE">
      <w:pPr>
        <w:numPr>
          <w:ilvl w:val="1"/>
          <w:numId w:val="2"/>
        </w:numPr>
        <w:spacing w:after="0" w:line="276" w:lineRule="auto"/>
        <w:jc w:val="both"/>
      </w:pPr>
      <w:r>
        <w:t>V rámci dodávky softwarového řešení budou Dodavatelem poskytnuty následující související služby:</w:t>
      </w:r>
    </w:p>
    <w:p w:rsidR="00EB55CE" w:rsidRDefault="00EB55CE" w:rsidP="00EB55CE">
      <w:pPr>
        <w:numPr>
          <w:ilvl w:val="2"/>
          <w:numId w:val="2"/>
        </w:numPr>
        <w:spacing w:after="0" w:line="276" w:lineRule="auto"/>
        <w:jc w:val="both"/>
      </w:pPr>
      <w:r>
        <w:t>„Provedení detailní analýzy“ požadavků kladených na softwarové dílo a zpracování cílového modelu softwarového díla.</w:t>
      </w:r>
    </w:p>
    <w:p w:rsidR="00EB55CE" w:rsidRDefault="00EB55CE" w:rsidP="00EB55CE">
      <w:pPr>
        <w:numPr>
          <w:ilvl w:val="2"/>
          <w:numId w:val="2"/>
        </w:numPr>
        <w:spacing w:after="0" w:line="276" w:lineRule="auto"/>
        <w:jc w:val="both"/>
      </w:pPr>
      <w:r>
        <w:t>„Návrh a implementace RESSS“ v souladu s detailními požadavky a modelem softwarového díla zpracovaných v rámci detailní analýzy.</w:t>
      </w:r>
    </w:p>
    <w:p w:rsidR="00EB55CE" w:rsidRDefault="00EB55CE" w:rsidP="00EB55CE">
      <w:pPr>
        <w:numPr>
          <w:ilvl w:val="2"/>
          <w:numId w:val="2"/>
        </w:numPr>
        <w:spacing w:after="0" w:line="276" w:lineRule="auto"/>
        <w:jc w:val="both"/>
      </w:pPr>
      <w:r>
        <w:t xml:space="preserve"> „Nasazení testovací instance RESSS“ do prostředí Objednatele a její zprovoznění pro účely testování.</w:t>
      </w:r>
    </w:p>
    <w:p w:rsidR="00EB55CE" w:rsidRDefault="00EB55CE" w:rsidP="00EB55CE">
      <w:pPr>
        <w:numPr>
          <w:ilvl w:val="2"/>
          <w:numId w:val="2"/>
        </w:numPr>
        <w:spacing w:after="0" w:line="276" w:lineRule="auto"/>
        <w:jc w:val="both"/>
      </w:pPr>
      <w:r>
        <w:t xml:space="preserve">„Příprava testovacího plánu a scénářů“ za účelem ověření činnosti softwarového díla. </w:t>
      </w:r>
    </w:p>
    <w:p w:rsidR="00EB55CE" w:rsidRDefault="00EB55CE" w:rsidP="00EB55CE">
      <w:pPr>
        <w:numPr>
          <w:ilvl w:val="2"/>
          <w:numId w:val="2"/>
        </w:numPr>
        <w:spacing w:after="0" w:line="276" w:lineRule="auto"/>
        <w:jc w:val="both"/>
      </w:pPr>
      <w:r>
        <w:t>„Nasazení školící instance RESSS“ do prostředí Objednatele a její zprovoznění pro účely školení.</w:t>
      </w:r>
    </w:p>
    <w:p w:rsidR="00EB55CE" w:rsidRDefault="00EB55CE" w:rsidP="00EB55CE">
      <w:pPr>
        <w:numPr>
          <w:ilvl w:val="2"/>
          <w:numId w:val="2"/>
        </w:numPr>
        <w:spacing w:after="0" w:line="276" w:lineRule="auto"/>
        <w:jc w:val="both"/>
      </w:pPr>
      <w:r>
        <w:t xml:space="preserve"> „Příprava plánů školení a provedení školení“ metodiků Objednatele.</w:t>
      </w:r>
    </w:p>
    <w:p w:rsidR="00EB55CE" w:rsidRDefault="00EB55CE" w:rsidP="00EB55CE">
      <w:pPr>
        <w:numPr>
          <w:ilvl w:val="2"/>
          <w:numId w:val="2"/>
        </w:numPr>
        <w:spacing w:after="0" w:line="276" w:lineRule="auto"/>
        <w:jc w:val="both"/>
      </w:pPr>
      <w:r>
        <w:t>„Vytvoření pracoviště vývojáře“ za účelem prokázání správnosti předaných zdrojových kódů.</w:t>
      </w:r>
    </w:p>
    <w:p w:rsidR="00EB55CE" w:rsidRDefault="00EB55CE" w:rsidP="00EB55CE">
      <w:pPr>
        <w:numPr>
          <w:ilvl w:val="1"/>
          <w:numId w:val="2"/>
        </w:numPr>
        <w:spacing w:after="0" w:line="276" w:lineRule="auto"/>
        <w:jc w:val="both"/>
      </w:pPr>
      <w:r>
        <w:t xml:space="preserve">V rámci služby „Provedení detailní analýzy“ provede Dodavatel detailní analýzu požadavků kladených na řešení v bodě </w:t>
      </w:r>
      <w:r>
        <w:fldChar w:fldCharType="begin"/>
      </w:r>
      <w:r>
        <w:instrText xml:space="preserve"> REF _Ref446358928 \r \h </w:instrText>
      </w:r>
      <w:r>
        <w:fldChar w:fldCharType="separate"/>
      </w:r>
      <w:r w:rsidR="00E022A7">
        <w:t>1.2</w:t>
      </w:r>
      <w:r>
        <w:fldChar w:fldCharType="end"/>
      </w:r>
      <w:r>
        <w:t xml:space="preserve">. Detailní analýza bude provedena v součinnosti s metodickými a odbornými pracovníky Objednatele.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výstupem analytické fáze projektu s tím, že relevantní detailní modely nemusí zpracovávat pro ty části </w:t>
      </w:r>
      <w:r>
        <w:lastRenderedPageBreak/>
        <w:t>dodávaného řešení, které nevznikají zakázkovým vývojem na základě detailních požadavků Objednatele. Model bude předmětem akceptace dílčího plnění ze strany Objednatele.</w:t>
      </w:r>
    </w:p>
    <w:p w:rsidR="00EB55CE" w:rsidRDefault="00EB55CE" w:rsidP="00EB55CE">
      <w:pPr>
        <w:numPr>
          <w:ilvl w:val="1"/>
          <w:numId w:val="2"/>
        </w:numPr>
        <w:spacing w:after="0" w:line="276" w:lineRule="auto"/>
        <w:jc w:val="both"/>
      </w:pPr>
      <w:r>
        <w:t xml:space="preserve">V rámci služby „Návrh a implementace RESSS“ provede Dodavatel návrh zakázkově vyvíjených částí softwarového díla a jejich následnou implementaci tak, aby se staly integrální součástí „Softwarového řešení RESSS“. V rámci návrhu u zakázkové vyvíjených částí softwarového díla </w:t>
      </w:r>
      <w:r w:rsidRPr="00C41615">
        <w:t xml:space="preserve">vyhotoví Dodavatel souhrnný </w:t>
      </w:r>
      <w:r>
        <w:t>„M</w:t>
      </w:r>
      <w:r w:rsidRPr="00C41615">
        <w:t xml:space="preserve">odel </w:t>
      </w:r>
      <w:r>
        <w:t xml:space="preserve">návrhu“ </w:t>
      </w:r>
      <w:r w:rsidRPr="00C41615">
        <w:t xml:space="preserve">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u nichž je uvede</w:t>
      </w:r>
      <w:r>
        <w:t xml:space="preserve">no, že jsou výstupem </w:t>
      </w:r>
      <w:r w:rsidRPr="00C41615">
        <w:t xml:space="preserve">fáze </w:t>
      </w:r>
      <w:r>
        <w:t xml:space="preserve">návrhu </w:t>
      </w:r>
      <w:r w:rsidRPr="00C41615">
        <w:t>projektu. Model bude předmětem akceptace dílčího plnění ze strany Objednatele.</w:t>
      </w:r>
    </w:p>
    <w:p w:rsidR="00EB55CE" w:rsidRPr="00C41615" w:rsidRDefault="00EB55CE" w:rsidP="00EB55CE">
      <w:pPr>
        <w:numPr>
          <w:ilvl w:val="1"/>
          <w:numId w:val="2"/>
        </w:numPr>
        <w:spacing w:after="0" w:line="276" w:lineRule="auto"/>
        <w:jc w:val="both"/>
      </w:pPr>
      <w:r>
        <w:t>V rámci služby „Návrh a implementace RESSS“ implementuje (vyvine) softwarové dílo (RESSS) v souladu s detailními požadavky Objednatele a návrhem díla a připraví jeho instalační média.</w:t>
      </w:r>
    </w:p>
    <w:p w:rsidR="00EB55CE" w:rsidRDefault="00EB55CE" w:rsidP="00EB55CE">
      <w:pPr>
        <w:numPr>
          <w:ilvl w:val="1"/>
          <w:numId w:val="2"/>
        </w:numPr>
        <w:spacing w:after="0" w:line="276" w:lineRule="auto"/>
        <w:jc w:val="both"/>
      </w:pPr>
      <w:r>
        <w:t>V rámci služby „Nasazení testovací instance RESSS“ provede Dodavatel za součinnosti Objednatele nasazení systému RESSS do prostředí Objednatele připraveného na základě pokynů a požadavků Dodavatele. Následně Dodavatel zprovozní nasazenou instanci RESSS pro potřeby jejího testování a poskytne součinnost Objednateli pro ověření funkčnosti díla na základě připraveného plánu testů a testovacích scénářů.</w:t>
      </w:r>
    </w:p>
    <w:p w:rsidR="00EB55CE" w:rsidRDefault="00EB55CE" w:rsidP="00EB55CE">
      <w:pPr>
        <w:numPr>
          <w:ilvl w:val="1"/>
          <w:numId w:val="2"/>
        </w:numPr>
        <w:spacing w:after="0" w:line="276" w:lineRule="auto"/>
        <w:jc w:val="both"/>
      </w:pPr>
      <w:r>
        <w:t xml:space="preserve">V rámci služby „Příprava testovacích plánů a scénářů“ připraví Dodavatel plán testů za účelem ověření požadované funkčnosti systému RESSS včetně popisu testovacích scénářů ověřujících jednotlivé dílčí funkcionality. Do plánu testů Dodavatel zahrne též testy výkonnostní (zátěžové), integrační a bezpečnostní </w:t>
      </w:r>
      <w:r w:rsidRPr="004F09A2">
        <w:t>a to včetně metodického popisu vykonání těchto typů testů</w:t>
      </w:r>
      <w:r>
        <w:t>. Plán testů a testovací scénáře budou akceptovány dodavatelem na základě jejich ověření v testovací instanci RESSS. Na základě plánu testů a testovacích scénářů bude Objednatelem akceptován systém RESSS.</w:t>
      </w:r>
    </w:p>
    <w:p w:rsidR="00EB55CE" w:rsidRDefault="00EB55CE" w:rsidP="00EB55CE">
      <w:pPr>
        <w:numPr>
          <w:ilvl w:val="1"/>
          <w:numId w:val="2"/>
        </w:numPr>
        <w:spacing w:after="0" w:line="276" w:lineRule="auto"/>
        <w:jc w:val="both"/>
      </w:pPr>
      <w:r>
        <w:t>V rámci služby „Nasazení školící instance RESSS“ provede Dodavatel za součinnosti Objednatele nasazení systému RESSS do prostředí Objednatele připraveného na základě pokynů a požadavků Dodavatele. Následně Dodavatel zprovozní nasazenou instanci RESSS pro potřeby školení.</w:t>
      </w:r>
    </w:p>
    <w:p w:rsidR="00EB55CE" w:rsidRDefault="00EB55CE" w:rsidP="00EB55CE">
      <w:pPr>
        <w:numPr>
          <w:ilvl w:val="1"/>
          <w:numId w:val="2"/>
        </w:numPr>
        <w:spacing w:after="0" w:line="276" w:lineRule="auto"/>
        <w:jc w:val="both"/>
      </w:pPr>
      <w:r>
        <w:t>V rámci služby „Příprava plánů školení a provedení školení“ připraví Dodavatel plán školení metodiků a klíčových uživatelů Objednatele a jejich následné vyškolení v souladu s plánem. Školeno bude 100 (slovy jedno sto) pracovníků. Pro potřeby školení zpracuje Dodavatel školící dokumentaci, kterou předá Objednateli a která bude předmětem akceptace Objednatelem. Školení budou realizována na školicí instanci RESSS.</w:t>
      </w:r>
    </w:p>
    <w:p w:rsidR="00EB55CE" w:rsidRDefault="00EB55CE" w:rsidP="00EB55CE">
      <w:pPr>
        <w:numPr>
          <w:ilvl w:val="1"/>
          <w:numId w:val="2"/>
        </w:numPr>
        <w:spacing w:after="0" w:line="276" w:lineRule="auto"/>
        <w:jc w:val="both"/>
      </w:pPr>
      <w:r>
        <w:t>V rámci služby „Příprava plánů školení a provedení školení“ Dodavatel zajistí dodávku 100 (slovy jednoho sta) mobilních pra</w:t>
      </w:r>
      <w:r w:rsidR="001D6672">
        <w:t>covišť pro potřeby testování v konfiguraci dané</w:t>
      </w:r>
      <w:r>
        <w:t xml:space="preserve"> požadavkem </w:t>
      </w:r>
      <w:r w:rsidR="001D6672">
        <w:rPr>
          <w:rFonts w:cs="Calibri"/>
        </w:rPr>
        <w:t>SKO009 – Dodávka mobilních pracovišť</w:t>
      </w:r>
      <w:r w:rsidRPr="0082741B">
        <w:rPr>
          <w:rFonts w:cs="Calibri"/>
        </w:rPr>
        <w:t xml:space="preserve"> </w:t>
      </w:r>
      <w:r w:rsidR="001D6672">
        <w:rPr>
          <w:rFonts w:cs="Calibri"/>
        </w:rPr>
        <w:t>-</w:t>
      </w:r>
      <w:r w:rsidRPr="0082741B">
        <w:t xml:space="preserve"> uvedeným v Příloze</w:t>
      </w:r>
      <w:r>
        <w:t xml:space="preserve"> číslo 1 </w:t>
      </w:r>
      <w:r w:rsidR="00CE3E96">
        <w:t>Rámcov</w:t>
      </w:r>
      <w:r>
        <w:t xml:space="preserve">é smlouvy </w:t>
      </w:r>
      <w:r w:rsidRPr="0090410B">
        <w:t>Závazné funkční a technické požadavky zadavatele</w:t>
      </w:r>
      <w:r>
        <w:t>.</w:t>
      </w:r>
    </w:p>
    <w:p w:rsidR="00EB55CE" w:rsidRDefault="00EB55CE" w:rsidP="00EB55CE">
      <w:pPr>
        <w:numPr>
          <w:ilvl w:val="1"/>
          <w:numId w:val="2"/>
        </w:numPr>
        <w:spacing w:after="0" w:line="276" w:lineRule="auto"/>
        <w:jc w:val="both"/>
      </w:pPr>
      <w:r>
        <w:t xml:space="preserve">V rámci služby „Vytvoření pracoviště vývojáře“ Dodavatel vytvoří obraz virtuálního počítače reprezentujícího pracovní stanici vývojáře, tj. obraz bude obsahovat veškeré nezbytné softwarové vybavení pro sestavení (přeložení, kompilaci) zdrojových kódů do spustitelné podoby „Systému RESSS“ předané v rámci plnění. Tento virtuální počítač nasadí v prostředí Objednatele, tak aby umožňoval kompilaci předaných a v budoucnu aktualizovaných zdrojových kódů. Nedílnou součástí služby je předání či převedení potřebných softwarových licencí využívaných v rámci vývojářské stanice na Objednatele. </w:t>
      </w:r>
    </w:p>
    <w:p w:rsidR="00EB55CE" w:rsidRDefault="00EB55CE" w:rsidP="006D7851">
      <w:pPr>
        <w:pStyle w:val="Nadpis2"/>
      </w:pPr>
      <w:bookmarkStart w:id="18" w:name="_Toc456948903"/>
      <w:r>
        <w:lastRenderedPageBreak/>
        <w:t>Termín a místo plnění</w:t>
      </w:r>
      <w:bookmarkEnd w:id="18"/>
    </w:p>
    <w:p w:rsidR="00EB55CE" w:rsidRDefault="00EB55CE" w:rsidP="00EB55CE">
      <w:pPr>
        <w:numPr>
          <w:ilvl w:val="1"/>
          <w:numId w:val="2"/>
        </w:numPr>
        <w:spacing w:after="0" w:line="276" w:lineRule="auto"/>
        <w:jc w:val="both"/>
      </w:pPr>
      <w:r>
        <w:t>Termín plnění „Dodávka softwarového řešení RESSS“ je dán hlavním harmonogramem plnění, který odpovídá službám poskytovaných Dodavatelem v rámci plnění a zahrnuje etapy uvedené v následující tabulce.</w:t>
      </w:r>
    </w:p>
    <w:p w:rsidR="00EB55CE" w:rsidRDefault="00EB55CE" w:rsidP="00EB55CE">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tblGrid>
      <w:tr w:rsidR="00EB55CE" w:rsidRPr="00470BA0" w:rsidTr="003A7F8C">
        <w:trPr>
          <w:trHeight w:hRule="exact" w:val="340"/>
          <w:jc w:val="center"/>
        </w:trPr>
        <w:tc>
          <w:tcPr>
            <w:tcW w:w="4394" w:type="dxa"/>
            <w:tcBorders>
              <w:top w:val="nil"/>
              <w:left w:val="nil"/>
              <w:bottom w:val="nil"/>
              <w:right w:val="nil"/>
            </w:tcBorders>
            <w:tcMar>
              <w:left w:w="113" w:type="dxa"/>
              <w:right w:w="113" w:type="dxa"/>
            </w:tcMar>
            <w:vAlign w:val="center"/>
          </w:tcPr>
          <w:p w:rsidR="00EB55CE" w:rsidRPr="00470BA0" w:rsidRDefault="00EB55CE" w:rsidP="003A7F8C">
            <w:pPr>
              <w:rPr>
                <w:b/>
              </w:rPr>
            </w:pP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1</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2</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3</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4</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5</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6</w:t>
            </w:r>
          </w:p>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r w:rsidRPr="00470BA0">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Návrh a implementace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Příprava testovacího plánu a scénářů</w:t>
            </w:r>
          </w:p>
          <w:p w:rsidR="00EB55CE" w:rsidRPr="00470BA0" w:rsidRDefault="00EB55CE" w:rsidP="003A7F8C">
            <w:pPr>
              <w:rPr>
                <w:sz w:val="18"/>
              </w:rPr>
            </w:pP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Nasazení školící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Vytvoření pracoviště vývojáře</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B55CE" w:rsidRPr="00470BA0" w:rsidRDefault="00EB55CE" w:rsidP="003A7F8C">
            <w:pPr>
              <w:jc w:val="center"/>
              <w:rPr>
                <w:sz w:val="18"/>
              </w:rP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1</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2</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3</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r>
    </w:tbl>
    <w:p w:rsidR="00EB55CE" w:rsidRDefault="00EB55CE" w:rsidP="00EB55CE">
      <w:pPr>
        <w:ind w:left="454"/>
      </w:pPr>
    </w:p>
    <w:p w:rsidR="00EB55CE" w:rsidRDefault="00EB55CE" w:rsidP="00EB55CE">
      <w:pPr>
        <w:numPr>
          <w:ilvl w:val="1"/>
          <w:numId w:val="2"/>
        </w:numPr>
        <w:spacing w:after="0" w:line="276" w:lineRule="auto"/>
        <w:jc w:val="both"/>
      </w:pPr>
      <w:r>
        <w:t>Místem plnění „Dodávka softwarového řešení RESSS“ je primárně sídlo Objednatele. Pro potřeby testování a školení softwarového díla mohou být části dodávky plněny v sídlech podřízených organizačních složek Objednatele, do kterých je plánováno systém RESSS nasadit.</w:t>
      </w:r>
    </w:p>
    <w:p w:rsidR="00EB55CE" w:rsidRDefault="00860495" w:rsidP="006D7851">
      <w:pPr>
        <w:pStyle w:val="Nadpis2"/>
      </w:pPr>
      <w:bookmarkStart w:id="19" w:name="_Toc456948904"/>
      <w:r>
        <w:t>Platební podmínky</w:t>
      </w:r>
      <w:bookmarkEnd w:id="19"/>
    </w:p>
    <w:p w:rsidR="00EB55CE" w:rsidRDefault="00EB55CE" w:rsidP="00EB55CE">
      <w:pPr>
        <w:numPr>
          <w:ilvl w:val="1"/>
          <w:numId w:val="2"/>
        </w:numPr>
        <w:spacing w:after="0" w:line="276" w:lineRule="auto"/>
        <w:jc w:val="both"/>
      </w:pPr>
      <w:r>
        <w:t>Celková cena za plnění „Dodávka softwarového řešení RESSS“ je cenou jednotkovou za dílo zahrnující cenu vlastního softwarového díla včetně užívacích práv (licencí) a požadované související služby.</w:t>
      </w:r>
    </w:p>
    <w:p w:rsidR="00EB55CE" w:rsidRDefault="00EB55CE" w:rsidP="00EB55CE">
      <w:pPr>
        <w:numPr>
          <w:ilvl w:val="1"/>
          <w:numId w:val="2"/>
        </w:numPr>
        <w:spacing w:after="0" w:line="276" w:lineRule="auto"/>
        <w:jc w:val="both"/>
      </w:pPr>
      <w:r>
        <w:t>Platební (fakturační) milníky plnění „Dodávka softwarového řešení RESSS“ jsou vázány na dílčí akceptace plnění podle následující tabulky:</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B55CE" w:rsidRPr="00470BA0" w:rsidTr="003A7F8C">
        <w:tc>
          <w:tcPr>
            <w:tcW w:w="1696" w:type="dxa"/>
          </w:tcPr>
          <w:p w:rsidR="00EB55CE" w:rsidRPr="00470BA0" w:rsidRDefault="00EB55CE" w:rsidP="003A7F8C">
            <w:pPr>
              <w:pStyle w:val="Small"/>
              <w:rPr>
                <w:b/>
              </w:rPr>
            </w:pPr>
            <w:r w:rsidRPr="00470BA0">
              <w:rPr>
                <w:b/>
              </w:rPr>
              <w:t>Platební milník</w:t>
            </w:r>
          </w:p>
        </w:tc>
        <w:tc>
          <w:tcPr>
            <w:tcW w:w="3969" w:type="dxa"/>
          </w:tcPr>
          <w:p w:rsidR="00EB55CE" w:rsidRPr="00470BA0" w:rsidRDefault="00EB55CE" w:rsidP="003A7F8C">
            <w:pPr>
              <w:pStyle w:val="Small"/>
              <w:rPr>
                <w:b/>
              </w:rPr>
            </w:pPr>
            <w:r w:rsidRPr="00470BA0">
              <w:rPr>
                <w:b/>
              </w:rPr>
              <w:t>Dílčí akceptace plnění</w:t>
            </w:r>
          </w:p>
        </w:tc>
        <w:tc>
          <w:tcPr>
            <w:tcW w:w="2830" w:type="dxa"/>
          </w:tcPr>
          <w:p w:rsidR="00EB55CE" w:rsidRPr="00470BA0" w:rsidRDefault="00EB55CE" w:rsidP="003A7F8C">
            <w:pPr>
              <w:pStyle w:val="Small"/>
              <w:rPr>
                <w:b/>
              </w:rPr>
            </w:pPr>
            <w:r w:rsidRPr="00470BA0">
              <w:rPr>
                <w:b/>
              </w:rPr>
              <w:t>Výše platby (fakturace)</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1</w:t>
            </w:r>
          </w:p>
        </w:tc>
        <w:tc>
          <w:tcPr>
            <w:tcW w:w="3969" w:type="dxa"/>
          </w:tcPr>
          <w:p w:rsidR="00EB55CE" w:rsidRPr="00470BA0" w:rsidRDefault="00EB55CE" w:rsidP="003A7F8C">
            <w:pPr>
              <w:pStyle w:val="Small"/>
            </w:pPr>
            <w:r w:rsidRPr="00470BA0">
              <w:t>Akceptace analýzy</w:t>
            </w:r>
          </w:p>
        </w:tc>
        <w:tc>
          <w:tcPr>
            <w:tcW w:w="2830" w:type="dxa"/>
          </w:tcPr>
          <w:p w:rsidR="00EB55CE" w:rsidRPr="00470BA0" w:rsidRDefault="00EB55CE" w:rsidP="003A7F8C">
            <w:pPr>
              <w:pStyle w:val="Small"/>
            </w:pPr>
            <w:r w:rsidRPr="00470BA0">
              <w:t>15%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2</w:t>
            </w:r>
          </w:p>
        </w:tc>
        <w:tc>
          <w:tcPr>
            <w:tcW w:w="3969" w:type="dxa"/>
          </w:tcPr>
          <w:p w:rsidR="00EB55CE" w:rsidRPr="00470BA0" w:rsidRDefault="00EB55CE" w:rsidP="003A7F8C">
            <w:pPr>
              <w:pStyle w:val="Small"/>
            </w:pPr>
            <w:r w:rsidRPr="00470BA0">
              <w:t>Akceptace softwarového řešení RESSS</w:t>
            </w:r>
          </w:p>
        </w:tc>
        <w:tc>
          <w:tcPr>
            <w:tcW w:w="2830" w:type="dxa"/>
          </w:tcPr>
          <w:p w:rsidR="00EB55CE" w:rsidRPr="00470BA0" w:rsidRDefault="00EB55CE" w:rsidP="003A7F8C">
            <w:pPr>
              <w:pStyle w:val="Small"/>
            </w:pPr>
            <w:r w:rsidRPr="00470BA0">
              <w:t>55%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3</w:t>
            </w:r>
          </w:p>
        </w:tc>
        <w:tc>
          <w:tcPr>
            <w:tcW w:w="3969" w:type="dxa"/>
          </w:tcPr>
          <w:p w:rsidR="00EB55CE" w:rsidRPr="00470BA0" w:rsidRDefault="00EB55CE" w:rsidP="003A7F8C">
            <w:pPr>
              <w:pStyle w:val="Small"/>
            </w:pPr>
            <w:r w:rsidRPr="00470BA0">
              <w:t>Akceptace školení</w:t>
            </w:r>
          </w:p>
        </w:tc>
        <w:tc>
          <w:tcPr>
            <w:tcW w:w="2830" w:type="dxa"/>
          </w:tcPr>
          <w:p w:rsidR="00EB55CE" w:rsidRPr="00470BA0" w:rsidRDefault="00EB55CE" w:rsidP="003A7F8C">
            <w:pPr>
              <w:pStyle w:val="Small"/>
            </w:pPr>
            <w:r w:rsidRPr="00470BA0">
              <w:t>30% z celkové ceny</w:t>
            </w:r>
          </w:p>
        </w:tc>
      </w:tr>
    </w:tbl>
    <w:p w:rsidR="00EB55CE" w:rsidRDefault="00EB55CE" w:rsidP="00EB55CE"/>
    <w:p w:rsidR="00EB55CE" w:rsidRDefault="00EB55CE" w:rsidP="006D7851">
      <w:pPr>
        <w:pStyle w:val="Nadpis2"/>
      </w:pPr>
      <w:bookmarkStart w:id="20" w:name="_Toc456948905"/>
      <w:r>
        <w:t>Předání, převzetí a akceptace plnění</w:t>
      </w:r>
      <w:bookmarkEnd w:id="20"/>
    </w:p>
    <w:p w:rsidR="00EB55CE" w:rsidRDefault="00EB55CE" w:rsidP="00EB55CE">
      <w:pPr>
        <w:numPr>
          <w:ilvl w:val="1"/>
          <w:numId w:val="2"/>
        </w:numPr>
        <w:spacing w:after="0" w:line="276" w:lineRule="auto"/>
        <w:jc w:val="both"/>
      </w:pPr>
      <w:r>
        <w:t xml:space="preserve">Vlastní akceptace a převzetí plnění „Dodávka softwarového řešení RESSS“ bude realizováno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w:t>
      </w:r>
    </w:p>
    <w:p w:rsidR="00EB55CE" w:rsidRDefault="00EB55CE" w:rsidP="00EB55CE">
      <w:pPr>
        <w:numPr>
          <w:ilvl w:val="1"/>
          <w:numId w:val="2"/>
        </w:numPr>
        <w:spacing w:after="0" w:line="276" w:lineRule="auto"/>
        <w:jc w:val="both"/>
      </w:pPr>
      <w:r>
        <w:t>Dílčí akceptace plnění „Dodávka softwarového řešení RESSS“ jsou tyto:</w:t>
      </w:r>
    </w:p>
    <w:p w:rsidR="00EB55CE" w:rsidRDefault="00EB55CE" w:rsidP="00EB55CE">
      <w:pPr>
        <w:numPr>
          <w:ilvl w:val="2"/>
          <w:numId w:val="2"/>
        </w:numPr>
        <w:spacing w:after="0" w:line="276" w:lineRule="auto"/>
        <w:jc w:val="both"/>
      </w:pPr>
      <w:r>
        <w:t>Akceptace analýzy.</w:t>
      </w:r>
    </w:p>
    <w:p w:rsidR="00EB55CE" w:rsidRDefault="00EB55CE" w:rsidP="00EB55CE">
      <w:pPr>
        <w:numPr>
          <w:ilvl w:val="2"/>
          <w:numId w:val="2"/>
        </w:numPr>
        <w:spacing w:after="0" w:line="276" w:lineRule="auto"/>
        <w:jc w:val="both"/>
      </w:pPr>
      <w:r>
        <w:t>Akceptace softwarového řešení RESSS.</w:t>
      </w:r>
    </w:p>
    <w:p w:rsidR="00EB55CE" w:rsidRDefault="00EB55CE" w:rsidP="00EB55CE">
      <w:pPr>
        <w:numPr>
          <w:ilvl w:val="2"/>
          <w:numId w:val="2"/>
        </w:numPr>
        <w:spacing w:after="0" w:line="276" w:lineRule="auto"/>
        <w:jc w:val="both"/>
      </w:pPr>
      <w:r>
        <w:t>Akceptace školení.</w:t>
      </w:r>
    </w:p>
    <w:p w:rsidR="00EB55CE" w:rsidRDefault="00EB55CE" w:rsidP="00EB55CE">
      <w:pPr>
        <w:numPr>
          <w:ilvl w:val="1"/>
          <w:numId w:val="2"/>
        </w:numPr>
        <w:spacing w:after="0" w:line="276" w:lineRule="auto"/>
        <w:jc w:val="both"/>
      </w:pPr>
      <w:r>
        <w:lastRenderedPageBreak/>
        <w:t>„Akceptace analýzy“ zahrnuje předání a akceptaci výstupů realizovaných Dodavatelem v etapě „Provedení detailní analýzy“ a je provedena ke konci této etapy. 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rPr>
                <w:b/>
              </w:rPr>
            </w:pPr>
            <w:r w:rsidRPr="00470BA0">
              <w:rPr>
                <w:b/>
              </w:rPr>
              <w:t>Výstup</w:t>
            </w:r>
          </w:p>
        </w:tc>
        <w:tc>
          <w:tcPr>
            <w:tcW w:w="3833" w:type="dxa"/>
          </w:tcPr>
          <w:p w:rsidR="00EB55CE" w:rsidRPr="00470BA0" w:rsidRDefault="00EB55CE" w:rsidP="003A7F8C">
            <w:pPr>
              <w:pStyle w:val="Small"/>
              <w:rPr>
                <w:b/>
              </w:rPr>
            </w:pPr>
            <w:r w:rsidRPr="00470BA0">
              <w:rPr>
                <w:b/>
              </w:rPr>
              <w:t>Etapa zpracování výstupu</w:t>
            </w:r>
          </w:p>
        </w:tc>
        <w:tc>
          <w:tcPr>
            <w:tcW w:w="2824" w:type="dxa"/>
          </w:tcPr>
          <w:p w:rsidR="00EB55CE" w:rsidRPr="00470BA0" w:rsidRDefault="00EB55CE" w:rsidP="003A7F8C">
            <w:pPr>
              <w:pStyle w:val="Small"/>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pPr>
            <w:r w:rsidRPr="00470BA0">
              <w:t>Analytický model</w:t>
            </w:r>
          </w:p>
        </w:tc>
        <w:tc>
          <w:tcPr>
            <w:tcW w:w="3833" w:type="dxa"/>
          </w:tcPr>
          <w:p w:rsidR="00EB55CE" w:rsidRPr="00470BA0" w:rsidRDefault="00EB55CE" w:rsidP="003A7F8C">
            <w:pPr>
              <w:pStyle w:val="Small"/>
            </w:pPr>
            <w:r w:rsidRPr="00470BA0">
              <w:t>Provedení detailní analýzy</w:t>
            </w:r>
          </w:p>
        </w:tc>
        <w:tc>
          <w:tcPr>
            <w:tcW w:w="2824" w:type="dxa"/>
          </w:tcPr>
          <w:p w:rsidR="00EB55CE" w:rsidRPr="00470BA0" w:rsidRDefault="00EB55CE" w:rsidP="003A7F8C">
            <w:pPr>
              <w:pStyle w:val="Small"/>
            </w:pPr>
            <w:r w:rsidRPr="00470BA0">
              <w:t>Akceptace dokumentu</w:t>
            </w:r>
          </w:p>
        </w:tc>
      </w:tr>
    </w:tbl>
    <w:p w:rsidR="00EB55CE" w:rsidRDefault="00EB55CE" w:rsidP="00EB55CE">
      <w:pPr>
        <w:ind w:left="567"/>
      </w:pPr>
    </w:p>
    <w:p w:rsidR="00EB55CE" w:rsidRDefault="00EB55CE" w:rsidP="00EB55CE">
      <w:pPr>
        <w:numPr>
          <w:ilvl w:val="1"/>
          <w:numId w:val="2"/>
        </w:numPr>
        <w:spacing w:after="0" w:line="276" w:lineRule="auto"/>
        <w:jc w:val="both"/>
      </w:pPr>
      <w:r>
        <w:t xml:space="preserve">„Akceptace softwarového řešení RESSS“ zahrnuje předání a akceptaci výstupů zpracovaných Dodavatelem v etapách „Návrh a implementace RESSS“, „Nasazení testovací instance RESSS“ a „Příprava testovacího plánu a scénářů“. „Akceptace softwarového díla“ je provedena  ke konci etapy „Nasazení testovací instance RESSS“.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jc w:val="left"/>
              <w:rPr>
                <w:b/>
              </w:rPr>
            </w:pPr>
            <w:r w:rsidRPr="00470BA0">
              <w:rPr>
                <w:b/>
              </w:rPr>
              <w:t>Výstup</w:t>
            </w:r>
          </w:p>
        </w:tc>
        <w:tc>
          <w:tcPr>
            <w:tcW w:w="3833" w:type="dxa"/>
          </w:tcPr>
          <w:p w:rsidR="00EB55CE" w:rsidRPr="00470BA0" w:rsidRDefault="00EB55CE" w:rsidP="003A7F8C">
            <w:pPr>
              <w:pStyle w:val="Small"/>
              <w:jc w:val="left"/>
              <w:rPr>
                <w:b/>
              </w:rPr>
            </w:pPr>
            <w:r w:rsidRPr="00470BA0">
              <w:rPr>
                <w:b/>
              </w:rPr>
              <w:t>Etapa zpracování výstupu</w:t>
            </w:r>
          </w:p>
        </w:tc>
        <w:tc>
          <w:tcPr>
            <w:tcW w:w="2824" w:type="dxa"/>
          </w:tcPr>
          <w:p w:rsidR="00EB55CE" w:rsidRPr="00470BA0" w:rsidRDefault="00EB55CE" w:rsidP="003A7F8C">
            <w:pPr>
              <w:pStyle w:val="Small"/>
              <w:jc w:val="left"/>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jc w:val="left"/>
            </w:pPr>
            <w:r w:rsidRPr="00470BA0">
              <w:t>Model návrhu</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Plán testů</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Testovací scénáře</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Instalační média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Užívací práva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Zdrojové kódy</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Dokumentace</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Instalace testovací instance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jednorázové služby</w:t>
            </w:r>
          </w:p>
        </w:tc>
      </w:tr>
      <w:tr w:rsidR="00EB55CE" w:rsidRPr="00470BA0" w:rsidTr="003A7F8C">
        <w:tc>
          <w:tcPr>
            <w:tcW w:w="1838" w:type="dxa"/>
          </w:tcPr>
          <w:p w:rsidR="00EB55CE" w:rsidRPr="00470BA0" w:rsidRDefault="00EB55CE" w:rsidP="003A7F8C">
            <w:pPr>
              <w:pStyle w:val="Small"/>
              <w:jc w:val="left"/>
            </w:pPr>
            <w:r w:rsidRPr="00470BA0">
              <w:t>Systém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softwarového díla</w:t>
            </w:r>
          </w:p>
        </w:tc>
      </w:tr>
    </w:tbl>
    <w:p w:rsidR="00EB55CE" w:rsidRPr="007602A3" w:rsidRDefault="00EB55CE" w:rsidP="00EB55CE"/>
    <w:p w:rsidR="00EB55CE" w:rsidRDefault="00EB55CE" w:rsidP="00EB55CE">
      <w:pPr>
        <w:numPr>
          <w:ilvl w:val="1"/>
          <w:numId w:val="2"/>
        </w:numPr>
        <w:spacing w:after="0" w:line="276" w:lineRule="auto"/>
        <w:jc w:val="both"/>
      </w:pPr>
      <w:r>
        <w:t>„Akceptace školení“ zahrnuje předání a akceptaci výstupů realizovaných Dodavatelem v rámci etap „Nasazení školící instance RESSS“, „Příprava plánu školení a provedení školení“ a „Vytvoření pracoviště vývojáře“.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rPr>
          <w:tblHeader/>
        </w:trPr>
        <w:tc>
          <w:tcPr>
            <w:tcW w:w="1838" w:type="dxa"/>
          </w:tcPr>
          <w:p w:rsidR="00EB55CE" w:rsidRPr="00470BA0" w:rsidRDefault="00EB55CE" w:rsidP="003A7F8C">
            <w:pPr>
              <w:rPr>
                <w:b/>
                <w:sz w:val="18"/>
              </w:rPr>
            </w:pPr>
            <w:r w:rsidRPr="00470BA0">
              <w:rPr>
                <w:b/>
                <w:sz w:val="18"/>
              </w:rPr>
              <w:t>Výstup</w:t>
            </w:r>
          </w:p>
        </w:tc>
        <w:tc>
          <w:tcPr>
            <w:tcW w:w="3833" w:type="dxa"/>
          </w:tcPr>
          <w:p w:rsidR="00EB55CE" w:rsidRPr="00470BA0" w:rsidRDefault="00EB55CE" w:rsidP="003A7F8C">
            <w:pPr>
              <w:rPr>
                <w:b/>
                <w:sz w:val="18"/>
              </w:rPr>
            </w:pPr>
            <w:r w:rsidRPr="00470BA0">
              <w:rPr>
                <w:b/>
                <w:sz w:val="18"/>
              </w:rPr>
              <w:t>Etapa zpracování výstupu</w:t>
            </w:r>
          </w:p>
        </w:tc>
        <w:tc>
          <w:tcPr>
            <w:tcW w:w="2824" w:type="dxa"/>
          </w:tcPr>
          <w:p w:rsidR="00EB55CE" w:rsidRPr="00470BA0" w:rsidRDefault="00EB55CE" w:rsidP="003A7F8C">
            <w:pPr>
              <w:rPr>
                <w:b/>
                <w:sz w:val="18"/>
              </w:rPr>
            </w:pPr>
            <w:r w:rsidRPr="00470BA0">
              <w:rPr>
                <w:b/>
                <w:sz w:val="18"/>
              </w:rPr>
              <w:t>Typ předání / akceptace</w:t>
            </w:r>
          </w:p>
        </w:tc>
      </w:tr>
      <w:tr w:rsidR="00EB55CE" w:rsidRPr="00470BA0" w:rsidTr="003A7F8C">
        <w:tc>
          <w:tcPr>
            <w:tcW w:w="1838" w:type="dxa"/>
          </w:tcPr>
          <w:p w:rsidR="00EB55CE" w:rsidRPr="00470BA0" w:rsidRDefault="00EB55CE" w:rsidP="003A7F8C">
            <w:pPr>
              <w:rPr>
                <w:sz w:val="18"/>
              </w:rPr>
            </w:pPr>
            <w:r w:rsidRPr="00470BA0">
              <w:rPr>
                <w:sz w:val="18"/>
              </w:rPr>
              <w:t>Instalace školící instance RESSS</w:t>
            </w:r>
          </w:p>
        </w:tc>
        <w:tc>
          <w:tcPr>
            <w:tcW w:w="3833" w:type="dxa"/>
          </w:tcPr>
          <w:p w:rsidR="00EB55CE" w:rsidRPr="00470BA0" w:rsidRDefault="00EB55CE" w:rsidP="003A7F8C">
            <w:pPr>
              <w:rPr>
                <w:sz w:val="18"/>
              </w:rPr>
            </w:pPr>
            <w:r w:rsidRPr="00470BA0">
              <w:rPr>
                <w:sz w:val="18"/>
              </w:rPr>
              <w:t>Nasazení školící instance RESSS</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Školicí materiály</w:t>
            </w:r>
          </w:p>
        </w:tc>
        <w:tc>
          <w:tcPr>
            <w:tcW w:w="3833" w:type="dxa"/>
          </w:tcPr>
          <w:p w:rsidR="00EB55CE" w:rsidRPr="00470BA0" w:rsidRDefault="00EB55CE" w:rsidP="003A7F8C">
            <w:pPr>
              <w:rPr>
                <w:sz w:val="18"/>
              </w:rPr>
            </w:pPr>
            <w:r w:rsidRPr="00470BA0">
              <w:rPr>
                <w:sz w:val="18"/>
              </w:rPr>
              <w:t>Návrh a implementace softwarového díla</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Plán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Provedení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Dodávka mobilních školicích pracovišť</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Předání</w:t>
            </w:r>
          </w:p>
        </w:tc>
      </w:tr>
      <w:tr w:rsidR="00EB55CE" w:rsidRPr="00470BA0" w:rsidTr="003A7F8C">
        <w:tc>
          <w:tcPr>
            <w:tcW w:w="1838" w:type="dxa"/>
            <w:tcBorders>
              <w:bottom w:val="single" w:sz="4" w:space="0" w:color="auto"/>
            </w:tcBorders>
          </w:tcPr>
          <w:p w:rsidR="00EB55CE" w:rsidRPr="00470BA0" w:rsidRDefault="00EB55CE" w:rsidP="003A7F8C">
            <w:pPr>
              <w:rPr>
                <w:sz w:val="18"/>
              </w:rPr>
            </w:pPr>
            <w:r w:rsidRPr="00470BA0">
              <w:rPr>
                <w:sz w:val="18"/>
              </w:rPr>
              <w:t>Obraz stanice vývojáře</w:t>
            </w:r>
          </w:p>
        </w:tc>
        <w:tc>
          <w:tcPr>
            <w:tcW w:w="3833" w:type="dxa"/>
            <w:tcBorders>
              <w:bottom w:val="single" w:sz="4" w:space="0" w:color="auto"/>
            </w:tcBorders>
          </w:tcPr>
          <w:p w:rsidR="00EB55CE" w:rsidRPr="00470BA0" w:rsidRDefault="00EB55CE" w:rsidP="003A7F8C">
            <w:pPr>
              <w:rPr>
                <w:sz w:val="18"/>
              </w:rPr>
            </w:pPr>
            <w:r w:rsidRPr="00470BA0">
              <w:rPr>
                <w:sz w:val="18"/>
              </w:rPr>
              <w:t>Vytvoření pracoviště vývojáře</w:t>
            </w:r>
          </w:p>
        </w:tc>
        <w:tc>
          <w:tcPr>
            <w:tcW w:w="2824" w:type="dxa"/>
            <w:tcBorders>
              <w:bottom w:val="single" w:sz="4" w:space="0" w:color="auto"/>
            </w:tcBorders>
          </w:tcPr>
          <w:p w:rsidR="00EB55CE" w:rsidRPr="00470BA0" w:rsidRDefault="00EB55CE" w:rsidP="003A7F8C">
            <w:pPr>
              <w:rPr>
                <w:sz w:val="18"/>
              </w:rPr>
            </w:pPr>
            <w:r w:rsidRPr="00470BA0">
              <w:rPr>
                <w:sz w:val="18"/>
              </w:rPr>
              <w:t>Předání</w:t>
            </w:r>
          </w:p>
        </w:tc>
      </w:tr>
      <w:tr w:rsidR="00EB55CE" w:rsidRPr="00470BA0" w:rsidTr="003A7F8C">
        <w:tc>
          <w:tcPr>
            <w:tcW w:w="1838" w:type="dxa"/>
          </w:tcPr>
          <w:p w:rsidR="00EB55CE" w:rsidRPr="00470BA0" w:rsidRDefault="00EB55CE" w:rsidP="003A7F8C">
            <w:pPr>
              <w:rPr>
                <w:sz w:val="18"/>
              </w:rPr>
            </w:pPr>
            <w:r w:rsidRPr="00470BA0">
              <w:rPr>
                <w:sz w:val="18"/>
              </w:rPr>
              <w:t>Zprovoznění stanice vývojáře</w:t>
            </w:r>
          </w:p>
        </w:tc>
        <w:tc>
          <w:tcPr>
            <w:tcW w:w="3833" w:type="dxa"/>
          </w:tcPr>
          <w:p w:rsidR="00EB55CE" w:rsidRPr="00470BA0" w:rsidRDefault="00EB55CE" w:rsidP="003A7F8C">
            <w:pPr>
              <w:rPr>
                <w:sz w:val="18"/>
              </w:rPr>
            </w:pPr>
            <w:r w:rsidRPr="00470BA0">
              <w:rPr>
                <w:sz w:val="18"/>
              </w:rPr>
              <w:t>Vytvoření pracoviště vývojáře</w:t>
            </w:r>
          </w:p>
        </w:tc>
        <w:tc>
          <w:tcPr>
            <w:tcW w:w="2824" w:type="dxa"/>
          </w:tcPr>
          <w:p w:rsidR="00EB55CE" w:rsidRPr="00470BA0" w:rsidRDefault="00EB55CE" w:rsidP="003A7F8C">
            <w:pPr>
              <w:rPr>
                <w:sz w:val="18"/>
              </w:rPr>
            </w:pPr>
            <w:r w:rsidRPr="00470BA0">
              <w:rPr>
                <w:sz w:val="18"/>
              </w:rPr>
              <w:t>Akceptace softwarového díla</w:t>
            </w:r>
          </w:p>
        </w:tc>
      </w:tr>
    </w:tbl>
    <w:p w:rsidR="00EB55CE" w:rsidRDefault="00EB55CE" w:rsidP="00EB55CE">
      <w:pPr>
        <w:ind w:left="567"/>
      </w:pPr>
    </w:p>
    <w:p w:rsidR="0093052C" w:rsidRPr="00EE1EA3" w:rsidRDefault="0093052C" w:rsidP="006D7851">
      <w:pPr>
        <w:pStyle w:val="Nadpis1"/>
      </w:pPr>
      <w:bookmarkStart w:id="21" w:name="_Toc456948906"/>
      <w:r w:rsidRPr="00794C2C">
        <w:t>Nasazení resortního elektr</w:t>
      </w:r>
      <w:r>
        <w:t xml:space="preserve">onického systému spisové služby </w:t>
      </w:r>
      <w:r w:rsidRPr="00794C2C">
        <w:t>na Ministerstvu práce a sociálních věcí</w:t>
      </w:r>
      <w:bookmarkEnd w:id="21"/>
    </w:p>
    <w:p w:rsidR="0093052C" w:rsidRPr="00EE1EA3" w:rsidRDefault="0093052C" w:rsidP="006D7851">
      <w:pPr>
        <w:pStyle w:val="Nadpis2"/>
      </w:pPr>
      <w:bookmarkStart w:id="22" w:name="_Toc456948907"/>
      <w:r>
        <w:t>Předmět a podmínky plnění</w:t>
      </w:r>
      <w:bookmarkEnd w:id="22"/>
    </w:p>
    <w:p w:rsidR="0093052C" w:rsidRDefault="0093052C" w:rsidP="006D7851">
      <w:pPr>
        <w:numPr>
          <w:ilvl w:val="1"/>
          <w:numId w:val="3"/>
        </w:numPr>
        <w:spacing w:after="0" w:line="276" w:lineRule="auto"/>
        <w:jc w:val="both"/>
      </w:pPr>
      <w:r w:rsidRPr="001422BE">
        <w:t>Předmětem plnění „Nasazení resortního elektronického systému spisové služby (dále jen RESSS) na Ministerstvu práce a sociálních věcí“ je poskytnutí služeb za účelem nasazení RESSS pro produkč</w:t>
      </w:r>
      <w:r>
        <w:t>ní využití, testování a školení a případná dodávka specifických rozšíření RESSS pro potřeby MPSV.</w:t>
      </w:r>
    </w:p>
    <w:p w:rsidR="0093052C" w:rsidRDefault="0093052C" w:rsidP="0093052C">
      <w:pPr>
        <w:numPr>
          <w:ilvl w:val="1"/>
          <w:numId w:val="2"/>
        </w:numPr>
        <w:spacing w:after="0" w:line="276" w:lineRule="auto"/>
        <w:jc w:val="both"/>
      </w:pPr>
      <w:bookmarkStart w:id="23" w:name="_Ref447114937"/>
      <w:r>
        <w:t xml:space="preserve">Plnění bude splňovat požadavky na něj kladené, které jsou uvedeny </w:t>
      </w:r>
      <w:bookmarkEnd w:id="23"/>
      <w:r>
        <w:t xml:space="preserve">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MPSV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MPSV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MPSV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MPSV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MPSV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MPSV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MPSV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MPSV</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xml:space="preserve">. Detailní analýza bude provedena v součinnosti s metodickými a odbornými pracovníky MPSV.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lastRenderedPageBreak/>
        <w:t>V rámci služby „Návrh a implementace specifických rozšíření“ provede Dodavatel návrh případně zakázkově vyvíjených částí RESSS specifických pro nasazení RESSS pro potřeby MPSV a jejich následnou implementaci tak, aby se staly integrální součástí RESSS nasazené na MPSV.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MPSV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MPSV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MPSV nasazení (instalaci) systému RESSS do produkčního prostředí MPSV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MPSV nasazení (instalaci) systému RESSS do testovacího prostředí MPSV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MPSV nasazení (instalaci) systému RESSS do školícího prostředí MPSV připraveného na základě pokynů a požadavků Dodavatele. Následně Dodavatel zprovozní systém RESSS pro potřeby jeho školení v rámci MPSV.</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MPSV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lastRenderedPageBreak/>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MPSV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MPSV.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MPSV či třetích stran pověřených provedením testů.</w:t>
      </w:r>
    </w:p>
    <w:p w:rsidR="0093052C" w:rsidRDefault="0093052C" w:rsidP="005D411E">
      <w:pPr>
        <w:numPr>
          <w:ilvl w:val="1"/>
          <w:numId w:val="2"/>
        </w:numPr>
        <w:spacing w:after="0" w:line="276" w:lineRule="auto"/>
        <w:jc w:val="both"/>
      </w:pPr>
      <w:r>
        <w:t xml:space="preserve">V rámci služby „Příprava plánů školení a provedení školení“ připraví Dodavatel plán školení uživatelů, metodiků a správců MPSV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SMPSV002</w:t>
      </w:r>
      <w:r>
        <w:t>. Pro potřeby školení zpracuje Dodavatel školící dokumentaci, kterou předá MPSV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MPSV budou prováděna s využitím školící instance vzniklé v rámci plnění „Softwarové řešení Resortního elektronického systému spisové služby“.</w:t>
      </w:r>
    </w:p>
    <w:p w:rsidR="0093052C" w:rsidRDefault="0093052C" w:rsidP="006D7851">
      <w:pPr>
        <w:pStyle w:val="Nadpis2"/>
      </w:pPr>
      <w:bookmarkStart w:id="24" w:name="_Toc456948908"/>
      <w:r>
        <w:t>Termín a místo plnění</w:t>
      </w:r>
      <w:bookmarkEnd w:id="24"/>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na Ministerstvu práce a sociálních věcí</w:t>
      </w:r>
      <w:r>
        <w:t>“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na Ministerstvu práce a sociálních věcí</w:t>
      </w:r>
      <w:r>
        <w:t>“ je primárně sídlo MPSV.</w:t>
      </w:r>
    </w:p>
    <w:p w:rsidR="0093052C" w:rsidRDefault="00860495" w:rsidP="006D7851">
      <w:pPr>
        <w:pStyle w:val="Nadpis2"/>
      </w:pPr>
      <w:bookmarkStart w:id="25" w:name="_Toc456948909"/>
      <w:r>
        <w:t>Platební podmínky</w:t>
      </w:r>
      <w:bookmarkEnd w:id="25"/>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na Ministerstvu práce a sociálních věcí</w:t>
      </w:r>
      <w:r>
        <w:t>“ je cenou jednotkovou za dílo zahrnující cenu případných specifických rozšíření RESSS pro MPSV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na Ministerstvu práce a sociálních věcí</w:t>
      </w:r>
      <w:r>
        <w:t>“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26" w:name="_Toc456948910"/>
      <w:r>
        <w:t>Předání, převzetí a akceptace plnění</w:t>
      </w:r>
      <w:bookmarkEnd w:id="26"/>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na Ministerstvu práce a sociálních věcí</w:t>
      </w:r>
      <w:r>
        <w:t xml:space="preserv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na Ministerstvu práce a sociálních věcí</w:t>
      </w:r>
      <w:r>
        <w:t>“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FF4086" w:rsidRPr="00EE1EA3" w:rsidRDefault="00FF4086" w:rsidP="00FF4086">
      <w:pPr>
        <w:pStyle w:val="Nadpis1"/>
      </w:pPr>
      <w:bookmarkStart w:id="27" w:name="_Toc456948911"/>
      <w:r w:rsidRPr="00794C2C">
        <w:t>Nasazení resortního elektr</w:t>
      </w:r>
      <w:r>
        <w:t xml:space="preserve">onického systému spisové služby </w:t>
      </w:r>
      <w:r w:rsidRPr="00794C2C">
        <w:t xml:space="preserve">na </w:t>
      </w:r>
      <w:r>
        <w:t>Úřadu práce České republiky</w:t>
      </w:r>
      <w:bookmarkEnd w:id="27"/>
    </w:p>
    <w:p w:rsidR="00FF4086" w:rsidRPr="00EE1EA3" w:rsidRDefault="00FF4086" w:rsidP="00FF4086">
      <w:pPr>
        <w:pStyle w:val="Nadpis2"/>
      </w:pPr>
      <w:bookmarkStart w:id="28" w:name="_Toc456948912"/>
      <w:r>
        <w:t>Předmět a podmínky plnění</w:t>
      </w:r>
      <w:bookmarkEnd w:id="28"/>
    </w:p>
    <w:p w:rsidR="00FF4086" w:rsidRDefault="00FF4086" w:rsidP="00FF4086">
      <w:pPr>
        <w:numPr>
          <w:ilvl w:val="1"/>
          <w:numId w:val="5"/>
        </w:numPr>
        <w:spacing w:after="0" w:line="276" w:lineRule="auto"/>
        <w:jc w:val="both"/>
      </w:pPr>
      <w:r w:rsidRPr="001422BE">
        <w:t xml:space="preserve">Předmětem plnění „Nasazení resortního elektronického systému spisové služby (dále jen RESSS) na </w:t>
      </w:r>
      <w:r>
        <w:t>Úřadu práce České republiky</w:t>
      </w:r>
      <w:r w:rsidRPr="001422BE">
        <w:t>“ je poskytnutí služeb za účelem nasazení RESSS pro produkč</w:t>
      </w:r>
      <w:r>
        <w:t>ní využití, testování a školení a případná dodávka specifických rozšíření RESSS pro potřeby ÚP.</w:t>
      </w:r>
    </w:p>
    <w:p w:rsidR="00FF4086" w:rsidRDefault="00FF4086" w:rsidP="00FF4086">
      <w:pPr>
        <w:numPr>
          <w:ilvl w:val="1"/>
          <w:numId w:val="2"/>
        </w:numPr>
        <w:spacing w:after="0" w:line="276" w:lineRule="auto"/>
        <w:jc w:val="both"/>
      </w:pPr>
      <w:r>
        <w:t xml:space="preserve">Plnění bude splňovat požadavky na něj kladené, které jsou uvedeny v Příloze číslo 1 Rámcové smlouvy </w:t>
      </w:r>
      <w:r w:rsidRPr="0090410B">
        <w:t>Závazné funkční a technické požadavky zadavatele</w:t>
      </w:r>
      <w:r>
        <w:t>.</w:t>
      </w:r>
    </w:p>
    <w:p w:rsidR="00FF4086" w:rsidRDefault="00FF4086" w:rsidP="00FF4086">
      <w:pPr>
        <w:numPr>
          <w:ilvl w:val="1"/>
          <w:numId w:val="2"/>
        </w:numPr>
        <w:spacing w:after="0" w:line="276" w:lineRule="auto"/>
        <w:jc w:val="both"/>
      </w:pPr>
      <w:r>
        <w:t>V rámci nasazení RESSS pro potřeby ÚP budou Dodavatelem poskytnuty následující související služby:</w:t>
      </w:r>
    </w:p>
    <w:p w:rsidR="00FF4086" w:rsidRDefault="00FF4086" w:rsidP="00FF4086">
      <w:pPr>
        <w:numPr>
          <w:ilvl w:val="2"/>
          <w:numId w:val="2"/>
        </w:numPr>
        <w:spacing w:after="0" w:line="276" w:lineRule="auto"/>
        <w:jc w:val="both"/>
      </w:pPr>
      <w:r>
        <w:lastRenderedPageBreak/>
        <w:t>„Provedení detailní analýzy“ požadavků kladených na nasazení RESSS v prostředí ÚP a zpracování cílového modelu nasazení RESSS.</w:t>
      </w:r>
    </w:p>
    <w:p w:rsidR="00FF4086" w:rsidRDefault="00FF4086" w:rsidP="00FF4086">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FF4086" w:rsidRDefault="00FF4086" w:rsidP="00FF4086">
      <w:pPr>
        <w:numPr>
          <w:ilvl w:val="2"/>
          <w:numId w:val="2"/>
        </w:numPr>
        <w:spacing w:after="0" w:line="276" w:lineRule="auto"/>
        <w:jc w:val="both"/>
      </w:pPr>
      <w:r>
        <w:t>„Nasazení produkční instance RESSS“ včetně případných specifických rozšíření do testovacího prostředí ÚP a jeho zprovoznění pro účely produkčního využití.</w:t>
      </w:r>
    </w:p>
    <w:p w:rsidR="00FF4086" w:rsidRDefault="00FF4086" w:rsidP="00FF4086">
      <w:pPr>
        <w:numPr>
          <w:ilvl w:val="2"/>
          <w:numId w:val="2"/>
        </w:numPr>
        <w:spacing w:after="0" w:line="276" w:lineRule="auto"/>
        <w:jc w:val="both"/>
      </w:pPr>
      <w:r>
        <w:t>„Nasazení testovací instance RESSS“ včetně případných specifických rozšíření do testovacího prostředí ÚP a jeho zprovoznění pro účely testování.</w:t>
      </w:r>
    </w:p>
    <w:p w:rsidR="00FF4086" w:rsidRDefault="00FF4086" w:rsidP="00FF4086">
      <w:pPr>
        <w:numPr>
          <w:ilvl w:val="2"/>
          <w:numId w:val="2"/>
        </w:numPr>
        <w:spacing w:after="0" w:line="276" w:lineRule="auto"/>
        <w:jc w:val="both"/>
      </w:pPr>
      <w:r>
        <w:t>„Nasazení školicí instance RESSS“ včetně případných specifických rozšíření do testovacího prostředí ÚP a jeho zprovoznění pro účely školení.</w:t>
      </w:r>
    </w:p>
    <w:p w:rsidR="00FF4086" w:rsidRDefault="00FF4086" w:rsidP="00FF4086">
      <w:pPr>
        <w:numPr>
          <w:ilvl w:val="2"/>
          <w:numId w:val="2"/>
        </w:numPr>
        <w:spacing w:after="0" w:line="276" w:lineRule="auto"/>
        <w:jc w:val="both"/>
      </w:pPr>
      <w:r>
        <w:t>„Provedení migrace dat“ ze stávající implementace elektronického systému spisové služby na ÚP do nasazeného RESSS určeného pro produkční využití.</w:t>
      </w:r>
    </w:p>
    <w:p w:rsidR="00FF4086" w:rsidRDefault="00FF4086" w:rsidP="00FF4086">
      <w:pPr>
        <w:numPr>
          <w:ilvl w:val="2"/>
          <w:numId w:val="2"/>
        </w:numPr>
        <w:spacing w:after="0" w:line="276" w:lineRule="auto"/>
        <w:jc w:val="both"/>
      </w:pPr>
      <w:r>
        <w:t xml:space="preserve">„Provedení migrace anonymizovaného vzorku dat“ ze stávající implementace elektronického systému spisové služby na ÚP do nasazeného RESSS pro potřeby testování a školení.  </w:t>
      </w:r>
    </w:p>
    <w:p w:rsidR="00FF4086" w:rsidRDefault="00FF4086" w:rsidP="00FF4086">
      <w:pPr>
        <w:numPr>
          <w:ilvl w:val="2"/>
          <w:numId w:val="2"/>
        </w:numPr>
        <w:spacing w:after="0" w:line="276" w:lineRule="auto"/>
        <w:jc w:val="both"/>
      </w:pPr>
      <w:r>
        <w:t>„Příprava testovacího plánu a scénářů“ za účelem ověření činnosti nasazeného RESSS.</w:t>
      </w:r>
    </w:p>
    <w:p w:rsidR="00FF4086" w:rsidRDefault="00FF4086" w:rsidP="00FF4086">
      <w:pPr>
        <w:numPr>
          <w:ilvl w:val="2"/>
          <w:numId w:val="2"/>
        </w:numPr>
        <w:spacing w:after="0" w:line="276" w:lineRule="auto"/>
        <w:jc w:val="both"/>
      </w:pPr>
      <w:r>
        <w:t>„Poskytnutí součinnosti pro testování“ za účelem ověření funkčnosti, výkonnosti, stability a bezpečnosti nasazeného RESSS.</w:t>
      </w:r>
    </w:p>
    <w:p w:rsidR="00FF4086" w:rsidRDefault="00FF4086" w:rsidP="00FF4086">
      <w:pPr>
        <w:numPr>
          <w:ilvl w:val="2"/>
          <w:numId w:val="2"/>
        </w:numPr>
        <w:spacing w:after="0" w:line="276" w:lineRule="auto"/>
        <w:jc w:val="both"/>
      </w:pPr>
      <w:r>
        <w:t>„Příprava plánů školení a provedení školení“ uživatelů, metodiků a administrátorů Objednatele.</w:t>
      </w:r>
    </w:p>
    <w:p w:rsidR="00FF4086" w:rsidRDefault="00FF4086" w:rsidP="00FF4086">
      <w:pPr>
        <w:numPr>
          <w:ilvl w:val="1"/>
          <w:numId w:val="2"/>
        </w:numPr>
        <w:spacing w:after="0" w:line="276" w:lineRule="auto"/>
        <w:jc w:val="both"/>
      </w:pPr>
      <w:r>
        <w:t>V rámci služby „Provedení detailní analýzy“ provede Dodavatel detailní analýzu požadavků na nasazení RESSS v ÚP</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Detailní analýza bude provedena v součinnosti s metodickými a odbornými pracovníky ÚP.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ÚP a jejich následnou implementaci tak, aby se staly integrální součástí RESSS nasazené na ÚP.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ÚP a návrhem díla a připraví jeho instalační média.</w:t>
      </w:r>
    </w:p>
    <w:p w:rsidR="00FF4086" w:rsidRDefault="00FF4086" w:rsidP="00FF4086">
      <w:pPr>
        <w:numPr>
          <w:ilvl w:val="1"/>
          <w:numId w:val="2"/>
        </w:numPr>
        <w:spacing w:after="0" w:line="276" w:lineRule="auto"/>
        <w:ind w:left="426" w:hanging="426"/>
        <w:jc w:val="both"/>
      </w:pPr>
      <w:r>
        <w:t>V případě dodávky specifických rozšíření RESSS pro potřeby ÚP bude dodávka softwarového díla specifických rozšíření zahrnovat:</w:t>
      </w:r>
    </w:p>
    <w:p w:rsidR="00FF4086" w:rsidRDefault="00FF4086" w:rsidP="00FF4086">
      <w:pPr>
        <w:numPr>
          <w:ilvl w:val="2"/>
          <w:numId w:val="2"/>
        </w:numPr>
        <w:spacing w:after="0" w:line="276" w:lineRule="auto"/>
        <w:jc w:val="both"/>
      </w:pPr>
      <w:r>
        <w:lastRenderedPageBreak/>
        <w:t>Předání specifických rozšíření jako softwarového díla ve spustitelné podobě ve formě modulů, k začlenění do RESSS a to na dvou kopiích instalačních médií.</w:t>
      </w:r>
    </w:p>
    <w:p w:rsidR="00FF4086" w:rsidRDefault="00FF4086" w:rsidP="00FF4086">
      <w:pPr>
        <w:numPr>
          <w:ilvl w:val="2"/>
          <w:numId w:val="2"/>
        </w:numPr>
        <w:spacing w:after="0" w:line="276" w:lineRule="auto"/>
        <w:jc w:val="both"/>
      </w:pPr>
      <w:r>
        <w:t>Předání užívacích práv – licencí k softwarovému dílu specifických rozšíření v souladu s Rámcovou smlouvou.</w:t>
      </w:r>
    </w:p>
    <w:p w:rsidR="00FF4086" w:rsidRDefault="00FF4086" w:rsidP="00FF4086">
      <w:pPr>
        <w:numPr>
          <w:ilvl w:val="2"/>
          <w:numId w:val="2"/>
        </w:numPr>
        <w:spacing w:after="0" w:line="276" w:lineRule="auto"/>
        <w:jc w:val="both"/>
      </w:pPr>
      <w:r>
        <w:t>Předání zdrojových kódů a dalších výstupů nezbytných pro sestavení (kompilaci) softwarového díla specifických rozšíření v souladu s Rámcovou smlouvou na dvou kopiích datových médií.</w:t>
      </w:r>
    </w:p>
    <w:p w:rsidR="00FF4086" w:rsidRDefault="00FF4086" w:rsidP="00FF4086">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FF4086" w:rsidRDefault="00FF4086" w:rsidP="00FF4086">
      <w:pPr>
        <w:numPr>
          <w:ilvl w:val="3"/>
          <w:numId w:val="2"/>
        </w:numPr>
        <w:spacing w:after="0" w:line="276" w:lineRule="auto"/>
        <w:jc w:val="both"/>
      </w:pPr>
      <w:r>
        <w:t>Instalační příručku.</w:t>
      </w:r>
    </w:p>
    <w:p w:rsidR="00FF4086" w:rsidRDefault="00FF4086" w:rsidP="00FF4086">
      <w:pPr>
        <w:numPr>
          <w:ilvl w:val="3"/>
          <w:numId w:val="2"/>
        </w:numPr>
        <w:spacing w:after="0" w:line="276" w:lineRule="auto"/>
        <w:jc w:val="both"/>
      </w:pPr>
      <w:r>
        <w:t>Příručku administrátora (správce).</w:t>
      </w:r>
    </w:p>
    <w:p w:rsidR="00FF4086" w:rsidRDefault="00FF4086" w:rsidP="00FF4086">
      <w:pPr>
        <w:numPr>
          <w:ilvl w:val="3"/>
          <w:numId w:val="2"/>
        </w:numPr>
        <w:spacing w:after="0" w:line="276" w:lineRule="auto"/>
        <w:jc w:val="both"/>
      </w:pPr>
      <w:r>
        <w:t xml:space="preserve">Příručku programátora. </w:t>
      </w:r>
    </w:p>
    <w:p w:rsidR="00FF4086" w:rsidRDefault="00FF4086" w:rsidP="00FF4086">
      <w:pPr>
        <w:numPr>
          <w:ilvl w:val="3"/>
          <w:numId w:val="2"/>
        </w:numPr>
        <w:spacing w:after="0" w:line="276" w:lineRule="auto"/>
        <w:jc w:val="both"/>
      </w:pPr>
      <w:r>
        <w:t>Uživatelskou příručku.</w:t>
      </w:r>
    </w:p>
    <w:p w:rsidR="00FF4086" w:rsidRPr="00C41615" w:rsidRDefault="00FF4086" w:rsidP="00FF4086">
      <w:pPr>
        <w:numPr>
          <w:ilvl w:val="2"/>
          <w:numId w:val="2"/>
        </w:numPr>
        <w:spacing w:after="0" w:line="276" w:lineRule="auto"/>
        <w:jc w:val="both"/>
      </w:pPr>
      <w:r>
        <w:t>Předání školících materiálů k softwarovému dílu specifických rozšíření ve formě elektronických dokumentů v dohodnutých formátech.</w:t>
      </w:r>
    </w:p>
    <w:p w:rsidR="00FF4086" w:rsidRDefault="00FF4086" w:rsidP="00FF4086">
      <w:pPr>
        <w:numPr>
          <w:ilvl w:val="1"/>
          <w:numId w:val="2"/>
        </w:numPr>
        <w:spacing w:after="0" w:line="276" w:lineRule="auto"/>
        <w:jc w:val="both"/>
      </w:pPr>
      <w:r>
        <w:t>V rámci služby „Nasazení produkční instance RESSS“ provede Dodavatel za součinnosti ÚP nasazení (instalaci) systému RESSS do produkčního prostředí ÚP připraveného na základě pokynů a požadavků Dodavatele. Následně Dodavatel zprovozní systém RESSS pro potřeby jeho produkčního využití.</w:t>
      </w:r>
    </w:p>
    <w:p w:rsidR="00FF4086" w:rsidRDefault="00FF4086" w:rsidP="00FF4086">
      <w:pPr>
        <w:numPr>
          <w:ilvl w:val="1"/>
          <w:numId w:val="2"/>
        </w:numPr>
        <w:spacing w:after="0" w:line="276" w:lineRule="auto"/>
        <w:jc w:val="both"/>
      </w:pPr>
      <w:r>
        <w:t>V rámci služby „Nasazení testovací instance RESSS“ provede Dodavatel za součinnosti ÚP nasazení (instalaci) systému RESSS do testovacího prostředí ÚP připraveného na základě pokynů a požadavků Dodavatele. Následně Dodavatel zprovozní systém RESSS pro potřeby jeho testování.</w:t>
      </w:r>
    </w:p>
    <w:p w:rsidR="00FF4086" w:rsidRDefault="00FF4086" w:rsidP="00FF4086">
      <w:pPr>
        <w:numPr>
          <w:ilvl w:val="1"/>
          <w:numId w:val="2"/>
        </w:numPr>
        <w:spacing w:after="0" w:line="276" w:lineRule="auto"/>
        <w:jc w:val="both"/>
      </w:pPr>
      <w:r>
        <w:t>V rámci služby „Nasazení školící instance RESSS“ provede Dodavatel za součinnosti ÚP nasazení (instalaci) systému RESSS do školícího prostředí ÚP připraveného na základě pokynů a požadavků Dodavatele. Následně Dodavatel zprovozní systém RESSS pro potřeby jeho školení v rámci ÚP.</w:t>
      </w:r>
    </w:p>
    <w:p w:rsidR="00FF4086" w:rsidRDefault="00FF4086" w:rsidP="00FF4086">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ÚP zajistí součinnost stávajícího řešitele elektronické spisové služby nezbytnou pro provedení migrace.</w:t>
      </w:r>
    </w:p>
    <w:p w:rsidR="00FF4086" w:rsidRDefault="00FF4086" w:rsidP="00FF4086">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ÚP zajistí součinnost stávajícího řešitele elektronické spisové služby nezbytnou pro provedení migrace. </w:t>
      </w:r>
    </w:p>
    <w:p w:rsidR="00FF4086" w:rsidRDefault="00FF4086" w:rsidP="00FF4086">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ÚP.</w:t>
      </w:r>
    </w:p>
    <w:p w:rsidR="00FF4086" w:rsidRDefault="00FF4086" w:rsidP="00FF4086">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ÚP či třetích stran pověřených provedením testů.</w:t>
      </w:r>
    </w:p>
    <w:p w:rsidR="00FF4086" w:rsidRDefault="00FF4086" w:rsidP="00FF4086">
      <w:pPr>
        <w:numPr>
          <w:ilvl w:val="1"/>
          <w:numId w:val="2"/>
        </w:numPr>
        <w:spacing w:after="0" w:line="276" w:lineRule="auto"/>
        <w:jc w:val="both"/>
      </w:pPr>
      <w:r>
        <w:lastRenderedPageBreak/>
        <w:t xml:space="preserve">V rámci služby „Příprava plánů školení a provedení školení“ připraví Dodavatel plán školení uživatelů, metodiků a správců ÚP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UP</w:t>
      </w:r>
      <w:r w:rsidR="005D411E" w:rsidRPr="005D411E">
        <w:t>002</w:t>
      </w:r>
      <w:r>
        <w:t>. Pro potřeby školení zpracuje Dodavatel školící dokumentaci, kterou předá ÚP a která bude předmětem akceptace Objednatelem.</w:t>
      </w:r>
    </w:p>
    <w:p w:rsidR="00FF4086" w:rsidRDefault="00FF4086" w:rsidP="00FF4086">
      <w:pPr>
        <w:numPr>
          <w:ilvl w:val="1"/>
          <w:numId w:val="2"/>
        </w:numPr>
        <w:spacing w:after="0" w:line="276" w:lineRule="auto"/>
        <w:jc w:val="both"/>
      </w:pPr>
      <w:r>
        <w:t>Školení prováděna před nasazením školící instance RESSS na ÚP budou prováděna s využitím školící instance vzniklé v rámci plnění „Softwarové řešení Resortního elektronického systému spisové služby“.</w:t>
      </w:r>
    </w:p>
    <w:p w:rsidR="00FF4086" w:rsidRDefault="00FF4086" w:rsidP="00FF4086">
      <w:pPr>
        <w:pStyle w:val="Nadpis2"/>
      </w:pPr>
      <w:bookmarkStart w:id="29" w:name="_Toc456948913"/>
      <w:r>
        <w:t>Termín a místo plnění</w:t>
      </w:r>
      <w:bookmarkEnd w:id="29"/>
    </w:p>
    <w:p w:rsidR="00FF4086" w:rsidRDefault="00FF4086" w:rsidP="00FF4086">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práce České republiky“ je dán hlavním harmonogramem plnění, který odpovídá službám poskytovaných Dodavatelem v rámci plnění a zahrnuje etapy uvedené v následující tabulce.</w:t>
      </w:r>
    </w:p>
    <w:p w:rsidR="00FF4086" w:rsidRDefault="00FF4086" w:rsidP="00FF4086">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FF4086" w:rsidRPr="005B6191"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5B6191" w:rsidRDefault="00FF4086" w:rsidP="00C874B4">
            <w:pPr>
              <w:rPr>
                <w:b/>
              </w:rPr>
            </w:pP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12</w:t>
            </w:r>
          </w:p>
        </w:tc>
        <w:tc>
          <w:tcPr>
            <w:tcW w:w="340" w:type="dxa"/>
            <w:tcBorders>
              <w:top w:val="nil"/>
              <w:left w:val="nil"/>
              <w:bottom w:val="dotted" w:sz="4" w:space="0" w:color="auto"/>
              <w:right w:val="nil"/>
            </w:tcBorders>
            <w:shd w:val="clear" w:color="auto" w:fill="auto"/>
          </w:tcPr>
          <w:p w:rsidR="00FF4086" w:rsidRPr="00346915" w:rsidRDefault="00FF4086" w:rsidP="00C874B4">
            <w:pPr>
              <w:jc w:val="center"/>
              <w:rPr>
                <w:b/>
              </w:rPr>
            </w:pPr>
            <w:r w:rsidRPr="004B1BAE">
              <w:t>13</w:t>
            </w:r>
          </w:p>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Default="00FF4086" w:rsidP="00C874B4">
            <w:r w:rsidRPr="00346915">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Provedení migrace anonymizovaného vzorku dat</w:t>
            </w:r>
          </w:p>
          <w:p w:rsidR="00FF4086" w:rsidRPr="00346915" w:rsidRDefault="00FF4086" w:rsidP="00C874B4">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tcPr>
          <w:p w:rsidR="00FF4086" w:rsidRDefault="00FF4086" w:rsidP="00C874B4"/>
        </w:tc>
      </w:tr>
      <w:tr w:rsidR="00FF4086"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346915" w:rsidRDefault="00FF4086" w:rsidP="00C874B4">
            <w:pPr>
              <w:jc w:val="center"/>
              <w:rPr>
                <w:sz w:val="18"/>
              </w:rP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C874B4">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C874B4">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single" w:sz="4" w:space="0" w:color="auto"/>
            </w:tcBorders>
            <w:shd w:val="clear" w:color="auto" w:fill="auto"/>
          </w:tcPr>
          <w:p w:rsidR="00FF4086" w:rsidRDefault="00FF4086" w:rsidP="00C874B4">
            <w:pPr>
              <w:jc w:val="center"/>
            </w:pPr>
            <w:r>
              <w:t>P</w:t>
            </w:r>
            <w:r w:rsidRPr="00346915">
              <w:rPr>
                <w:vertAlign w:val="subscript"/>
              </w:rPr>
              <w:t>3</w:t>
            </w:r>
          </w:p>
        </w:tc>
      </w:tr>
    </w:tbl>
    <w:p w:rsidR="00FF4086" w:rsidRDefault="00FF4086" w:rsidP="00FF4086">
      <w:pPr>
        <w:ind w:left="454"/>
      </w:pPr>
    </w:p>
    <w:p w:rsidR="00FF4086" w:rsidRDefault="00FF4086" w:rsidP="00FF4086">
      <w:pPr>
        <w:ind w:left="454"/>
      </w:pPr>
      <w:r>
        <w:t>Místem plnění „</w:t>
      </w:r>
      <w:r w:rsidRPr="001422BE">
        <w:t xml:space="preserve">Nasazení resortního elektronického systému </w:t>
      </w:r>
      <w:r>
        <w:t xml:space="preserve">spisové služby </w:t>
      </w:r>
      <w:r w:rsidRPr="001422BE">
        <w:t xml:space="preserve">na </w:t>
      </w:r>
      <w:r>
        <w:t>Úřadu práce České republiky“ je primárně sídlo ÚP.</w:t>
      </w:r>
    </w:p>
    <w:p w:rsidR="00FF4086" w:rsidRDefault="00FF4086" w:rsidP="00FF4086">
      <w:pPr>
        <w:pStyle w:val="Nadpis2"/>
      </w:pPr>
      <w:bookmarkStart w:id="30" w:name="_Toc456948914"/>
      <w:r>
        <w:t>Platební podmínky</w:t>
      </w:r>
      <w:bookmarkEnd w:id="30"/>
    </w:p>
    <w:p w:rsidR="00FF4086" w:rsidRDefault="00FF4086" w:rsidP="00FF4086">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práce České republiky“ je cenou jednotkovou za dílo zahrnující cenu případných specifických rozšíření RESSS pro ÚP (včetně užívacích práv) a požadované související služby.</w:t>
      </w:r>
    </w:p>
    <w:p w:rsidR="00FF4086" w:rsidRDefault="00FF4086" w:rsidP="00FF4086">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práce České republiky“ jsou vázány na dílčí akceptace plnění podle následující tabulky:</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FF4086" w:rsidRPr="00BA537D" w:rsidTr="00C874B4">
        <w:tc>
          <w:tcPr>
            <w:tcW w:w="1696" w:type="dxa"/>
          </w:tcPr>
          <w:p w:rsidR="00FF4086" w:rsidRPr="00BA537D" w:rsidRDefault="00FF4086" w:rsidP="00C874B4">
            <w:pPr>
              <w:pStyle w:val="Small"/>
              <w:rPr>
                <w:b/>
              </w:rPr>
            </w:pPr>
            <w:r w:rsidRPr="00BA537D">
              <w:rPr>
                <w:b/>
              </w:rPr>
              <w:t>Platební milník</w:t>
            </w:r>
          </w:p>
        </w:tc>
        <w:tc>
          <w:tcPr>
            <w:tcW w:w="3969" w:type="dxa"/>
          </w:tcPr>
          <w:p w:rsidR="00FF4086" w:rsidRPr="00BA537D" w:rsidRDefault="00FF4086" w:rsidP="00C874B4">
            <w:pPr>
              <w:pStyle w:val="Small"/>
              <w:rPr>
                <w:b/>
              </w:rPr>
            </w:pPr>
            <w:r w:rsidRPr="00BA537D">
              <w:rPr>
                <w:b/>
              </w:rPr>
              <w:t>Dílčí akceptace plnění</w:t>
            </w:r>
          </w:p>
        </w:tc>
        <w:tc>
          <w:tcPr>
            <w:tcW w:w="2830" w:type="dxa"/>
          </w:tcPr>
          <w:p w:rsidR="00FF4086" w:rsidRPr="00BA537D" w:rsidRDefault="00FF4086" w:rsidP="00C874B4">
            <w:pPr>
              <w:pStyle w:val="Small"/>
              <w:rPr>
                <w:b/>
              </w:rPr>
            </w:pPr>
            <w:r w:rsidRPr="00BA537D">
              <w:rPr>
                <w:b/>
              </w:rPr>
              <w:t>Výše platby (fakturace)</w:t>
            </w:r>
          </w:p>
        </w:tc>
      </w:tr>
      <w:tr w:rsidR="00FF4086" w:rsidRPr="00BA537D" w:rsidTr="00C874B4">
        <w:tc>
          <w:tcPr>
            <w:tcW w:w="1696" w:type="dxa"/>
          </w:tcPr>
          <w:p w:rsidR="00FF4086" w:rsidRPr="00BA537D" w:rsidRDefault="00FF4086" w:rsidP="00C874B4">
            <w:pPr>
              <w:pStyle w:val="Small"/>
              <w:jc w:val="center"/>
            </w:pPr>
            <w:r w:rsidRPr="00BA537D">
              <w:t>P</w:t>
            </w:r>
            <w:r w:rsidRPr="00BA537D">
              <w:rPr>
                <w:vertAlign w:val="subscript"/>
              </w:rPr>
              <w:t>1</w:t>
            </w:r>
          </w:p>
        </w:tc>
        <w:tc>
          <w:tcPr>
            <w:tcW w:w="3969" w:type="dxa"/>
          </w:tcPr>
          <w:p w:rsidR="00FF4086" w:rsidRPr="00BA537D" w:rsidRDefault="00FF4086" w:rsidP="00C874B4">
            <w:pPr>
              <w:pStyle w:val="Small"/>
            </w:pPr>
            <w:r w:rsidRPr="00BA537D">
              <w:t>Akceptace analýzy</w:t>
            </w:r>
          </w:p>
        </w:tc>
        <w:tc>
          <w:tcPr>
            <w:tcW w:w="2830" w:type="dxa"/>
          </w:tcPr>
          <w:p w:rsidR="00FF4086" w:rsidRPr="00BA537D" w:rsidRDefault="00FF4086" w:rsidP="00C874B4">
            <w:pPr>
              <w:pStyle w:val="Small"/>
            </w:pPr>
            <w:r w:rsidRPr="00BA537D">
              <w:t>20% z celkové ceny</w:t>
            </w:r>
          </w:p>
        </w:tc>
      </w:tr>
      <w:tr w:rsidR="00FF4086" w:rsidRPr="00BA537D" w:rsidTr="00C874B4">
        <w:tc>
          <w:tcPr>
            <w:tcW w:w="1696" w:type="dxa"/>
          </w:tcPr>
          <w:p w:rsidR="00FF4086" w:rsidRPr="00BA537D" w:rsidRDefault="00FF4086" w:rsidP="00C874B4">
            <w:pPr>
              <w:pStyle w:val="Small"/>
              <w:jc w:val="center"/>
            </w:pPr>
            <w:r w:rsidRPr="00BA537D">
              <w:t>P</w:t>
            </w:r>
            <w:r w:rsidRPr="00BA537D">
              <w:rPr>
                <w:vertAlign w:val="subscript"/>
              </w:rPr>
              <w:t>2</w:t>
            </w:r>
          </w:p>
        </w:tc>
        <w:tc>
          <w:tcPr>
            <w:tcW w:w="3969" w:type="dxa"/>
          </w:tcPr>
          <w:p w:rsidR="00FF4086" w:rsidRPr="00BA537D" w:rsidRDefault="00FF4086" w:rsidP="00C874B4">
            <w:pPr>
              <w:pStyle w:val="Small"/>
            </w:pPr>
            <w:r w:rsidRPr="00BA537D">
              <w:t>Akceptace nasazení a migrací</w:t>
            </w:r>
          </w:p>
        </w:tc>
        <w:tc>
          <w:tcPr>
            <w:tcW w:w="2830" w:type="dxa"/>
          </w:tcPr>
          <w:p w:rsidR="00FF4086" w:rsidRPr="00BA537D" w:rsidRDefault="00FF4086" w:rsidP="00C874B4">
            <w:pPr>
              <w:pStyle w:val="Small"/>
            </w:pPr>
            <w:r w:rsidRPr="00BA537D">
              <w:t>50% z celkové ceny</w:t>
            </w:r>
          </w:p>
        </w:tc>
      </w:tr>
      <w:tr w:rsidR="00FF4086" w:rsidRPr="00BA537D" w:rsidTr="00C874B4">
        <w:tc>
          <w:tcPr>
            <w:tcW w:w="1696" w:type="dxa"/>
          </w:tcPr>
          <w:p w:rsidR="00FF4086" w:rsidRPr="00BA537D" w:rsidRDefault="00FF4086" w:rsidP="00C874B4">
            <w:pPr>
              <w:pStyle w:val="Small"/>
              <w:jc w:val="center"/>
            </w:pPr>
            <w:r w:rsidRPr="00BA537D">
              <w:t>P</w:t>
            </w:r>
            <w:r w:rsidRPr="00BA537D">
              <w:rPr>
                <w:vertAlign w:val="subscript"/>
              </w:rPr>
              <w:t>3</w:t>
            </w:r>
          </w:p>
        </w:tc>
        <w:tc>
          <w:tcPr>
            <w:tcW w:w="3969" w:type="dxa"/>
          </w:tcPr>
          <w:p w:rsidR="00FF4086" w:rsidRPr="00BA537D" w:rsidRDefault="00FF4086" w:rsidP="00C874B4">
            <w:pPr>
              <w:pStyle w:val="Small"/>
            </w:pPr>
            <w:r w:rsidRPr="00BA537D">
              <w:t>Akceptace školení</w:t>
            </w:r>
          </w:p>
        </w:tc>
        <w:tc>
          <w:tcPr>
            <w:tcW w:w="2830" w:type="dxa"/>
          </w:tcPr>
          <w:p w:rsidR="00FF4086" w:rsidRPr="00BA537D" w:rsidRDefault="00FF4086" w:rsidP="00C874B4">
            <w:pPr>
              <w:pStyle w:val="Small"/>
            </w:pPr>
            <w:r w:rsidRPr="00BA537D">
              <w:t>30% z celkové ceny</w:t>
            </w:r>
          </w:p>
        </w:tc>
      </w:tr>
    </w:tbl>
    <w:p w:rsidR="00FF4086" w:rsidRDefault="00FF4086" w:rsidP="00FF4086"/>
    <w:p w:rsidR="00FF4086" w:rsidRDefault="00FF4086" w:rsidP="00FF4086">
      <w:pPr>
        <w:pStyle w:val="Nadpis2"/>
      </w:pPr>
      <w:bookmarkStart w:id="31" w:name="_Toc456948915"/>
      <w:r>
        <w:lastRenderedPageBreak/>
        <w:t>Předání, převzetí a akceptace plnění</w:t>
      </w:r>
      <w:bookmarkEnd w:id="31"/>
    </w:p>
    <w:p w:rsidR="00FF4086" w:rsidRDefault="00FF4086" w:rsidP="00FF4086">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Úřadu práce České republiky“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FF4086" w:rsidRDefault="00FF4086" w:rsidP="00FF4086">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Úřadu práce České republiky“ jsou tyto:</w:t>
      </w:r>
    </w:p>
    <w:p w:rsidR="00FF4086" w:rsidRDefault="00FF4086" w:rsidP="00FF4086">
      <w:pPr>
        <w:numPr>
          <w:ilvl w:val="2"/>
          <w:numId w:val="2"/>
        </w:numPr>
        <w:spacing w:after="0" w:line="276" w:lineRule="auto"/>
        <w:jc w:val="both"/>
      </w:pPr>
      <w:r>
        <w:t>Akceptace analýzy.</w:t>
      </w:r>
    </w:p>
    <w:p w:rsidR="00FF4086" w:rsidRDefault="00FF4086" w:rsidP="00FF4086">
      <w:pPr>
        <w:numPr>
          <w:ilvl w:val="2"/>
          <w:numId w:val="2"/>
        </w:numPr>
        <w:spacing w:after="0" w:line="276" w:lineRule="auto"/>
        <w:jc w:val="both"/>
      </w:pPr>
      <w:r>
        <w:t>Akceptace nasazení a migrací.</w:t>
      </w:r>
    </w:p>
    <w:p w:rsidR="00FF4086" w:rsidRDefault="00FF4086" w:rsidP="00FF4086">
      <w:pPr>
        <w:numPr>
          <w:ilvl w:val="2"/>
          <w:numId w:val="2"/>
        </w:numPr>
        <w:spacing w:after="0" w:line="276" w:lineRule="auto"/>
        <w:jc w:val="both"/>
      </w:pPr>
      <w:r>
        <w:t>Akceptace školení.</w:t>
      </w:r>
    </w:p>
    <w:p w:rsidR="00FF4086" w:rsidRDefault="00FF4086" w:rsidP="00FF4086">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C874B4">
        <w:tc>
          <w:tcPr>
            <w:tcW w:w="1838" w:type="dxa"/>
          </w:tcPr>
          <w:p w:rsidR="00FF4086" w:rsidRPr="00BA537D" w:rsidRDefault="00FF4086" w:rsidP="00C874B4">
            <w:pPr>
              <w:pStyle w:val="Small"/>
              <w:rPr>
                <w:b/>
              </w:rPr>
            </w:pPr>
            <w:r w:rsidRPr="00BA537D">
              <w:rPr>
                <w:b/>
              </w:rPr>
              <w:t>Výstup</w:t>
            </w:r>
          </w:p>
        </w:tc>
        <w:tc>
          <w:tcPr>
            <w:tcW w:w="3833" w:type="dxa"/>
          </w:tcPr>
          <w:p w:rsidR="00FF4086" w:rsidRPr="00BA537D" w:rsidRDefault="00FF4086" w:rsidP="00C874B4">
            <w:pPr>
              <w:pStyle w:val="Small"/>
              <w:rPr>
                <w:b/>
              </w:rPr>
            </w:pPr>
            <w:r w:rsidRPr="00BA537D">
              <w:rPr>
                <w:b/>
              </w:rPr>
              <w:t>Etapa zpracování výstupu</w:t>
            </w:r>
          </w:p>
        </w:tc>
        <w:tc>
          <w:tcPr>
            <w:tcW w:w="2824" w:type="dxa"/>
          </w:tcPr>
          <w:p w:rsidR="00FF4086" w:rsidRPr="00BA537D" w:rsidRDefault="00FF4086" w:rsidP="00C874B4">
            <w:pPr>
              <w:pStyle w:val="Small"/>
              <w:rPr>
                <w:b/>
              </w:rPr>
            </w:pPr>
            <w:r w:rsidRPr="00BA537D">
              <w:rPr>
                <w:b/>
              </w:rPr>
              <w:t>Typ předání / akceptace</w:t>
            </w:r>
          </w:p>
        </w:tc>
      </w:tr>
      <w:tr w:rsidR="00FF4086" w:rsidRPr="00BA537D" w:rsidTr="00C874B4">
        <w:tc>
          <w:tcPr>
            <w:tcW w:w="1838" w:type="dxa"/>
          </w:tcPr>
          <w:p w:rsidR="00FF4086" w:rsidRPr="00BA537D" w:rsidRDefault="00FF4086" w:rsidP="00C874B4">
            <w:pPr>
              <w:pStyle w:val="Small"/>
            </w:pPr>
            <w:r w:rsidRPr="00BA537D">
              <w:t>Analytický model</w:t>
            </w:r>
          </w:p>
        </w:tc>
        <w:tc>
          <w:tcPr>
            <w:tcW w:w="3833" w:type="dxa"/>
          </w:tcPr>
          <w:p w:rsidR="00FF4086" w:rsidRPr="00BA537D" w:rsidRDefault="00FF4086" w:rsidP="00C874B4">
            <w:pPr>
              <w:pStyle w:val="Small"/>
            </w:pPr>
            <w:r w:rsidRPr="00BA537D">
              <w:t>Provedení detailní analýzy</w:t>
            </w:r>
          </w:p>
        </w:tc>
        <w:tc>
          <w:tcPr>
            <w:tcW w:w="2824" w:type="dxa"/>
          </w:tcPr>
          <w:p w:rsidR="00FF4086" w:rsidRPr="00BA537D" w:rsidRDefault="00FF4086" w:rsidP="00C874B4">
            <w:pPr>
              <w:pStyle w:val="Small"/>
            </w:pPr>
            <w:r w:rsidRPr="00BA537D">
              <w:t>Akceptace dokumentu</w:t>
            </w:r>
          </w:p>
        </w:tc>
      </w:tr>
    </w:tbl>
    <w:p w:rsidR="00FF4086" w:rsidRDefault="00FF4086" w:rsidP="00FF4086">
      <w:pPr>
        <w:ind w:left="567"/>
      </w:pPr>
    </w:p>
    <w:p w:rsidR="00FF4086" w:rsidRDefault="00FF4086" w:rsidP="00FF4086">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C874B4">
        <w:tc>
          <w:tcPr>
            <w:tcW w:w="1838" w:type="dxa"/>
          </w:tcPr>
          <w:p w:rsidR="00FF4086" w:rsidRPr="00BA537D" w:rsidRDefault="00FF4086" w:rsidP="00C874B4">
            <w:pPr>
              <w:pStyle w:val="Small"/>
              <w:jc w:val="left"/>
              <w:rPr>
                <w:b/>
              </w:rPr>
            </w:pPr>
            <w:r w:rsidRPr="00BA537D">
              <w:rPr>
                <w:b/>
              </w:rPr>
              <w:t>Výstup</w:t>
            </w:r>
          </w:p>
        </w:tc>
        <w:tc>
          <w:tcPr>
            <w:tcW w:w="3833" w:type="dxa"/>
          </w:tcPr>
          <w:p w:rsidR="00FF4086" w:rsidRPr="00BA537D" w:rsidRDefault="00FF4086" w:rsidP="00C874B4">
            <w:pPr>
              <w:pStyle w:val="Small"/>
              <w:jc w:val="left"/>
              <w:rPr>
                <w:b/>
              </w:rPr>
            </w:pPr>
            <w:r w:rsidRPr="00BA537D">
              <w:rPr>
                <w:b/>
              </w:rPr>
              <w:t>Etapa zpracování výstupu</w:t>
            </w:r>
          </w:p>
        </w:tc>
        <w:tc>
          <w:tcPr>
            <w:tcW w:w="2824" w:type="dxa"/>
          </w:tcPr>
          <w:p w:rsidR="00FF4086" w:rsidRPr="00BA537D" w:rsidRDefault="00FF4086" w:rsidP="00C874B4">
            <w:pPr>
              <w:pStyle w:val="Small"/>
              <w:jc w:val="left"/>
              <w:rPr>
                <w:b/>
              </w:rPr>
            </w:pPr>
            <w:r w:rsidRPr="00BA537D">
              <w:rPr>
                <w:b/>
              </w:rPr>
              <w:t>Typ předání / akceptace</w:t>
            </w:r>
          </w:p>
        </w:tc>
      </w:tr>
      <w:tr w:rsidR="00FF4086" w:rsidRPr="00BA537D" w:rsidTr="00C874B4">
        <w:tc>
          <w:tcPr>
            <w:tcW w:w="1838" w:type="dxa"/>
          </w:tcPr>
          <w:p w:rsidR="00FF4086" w:rsidRPr="00BA537D" w:rsidRDefault="00FF4086" w:rsidP="00C874B4">
            <w:pPr>
              <w:pStyle w:val="Small"/>
              <w:jc w:val="left"/>
            </w:pPr>
            <w:r w:rsidRPr="00BA537D">
              <w:t>Model návrhu</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Plán testů</w:t>
            </w:r>
          </w:p>
        </w:tc>
        <w:tc>
          <w:tcPr>
            <w:tcW w:w="3833" w:type="dxa"/>
          </w:tcPr>
          <w:p w:rsidR="00FF4086" w:rsidRPr="00BA537D" w:rsidRDefault="00FF4086" w:rsidP="00C874B4">
            <w:pPr>
              <w:pStyle w:val="Small"/>
              <w:jc w:val="left"/>
            </w:pPr>
            <w:r w:rsidRPr="00BA537D">
              <w:t>Příprava testovacího plánu a scénářů</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Testovací scénáře</w:t>
            </w:r>
          </w:p>
        </w:tc>
        <w:tc>
          <w:tcPr>
            <w:tcW w:w="3833" w:type="dxa"/>
          </w:tcPr>
          <w:p w:rsidR="00FF4086" w:rsidRPr="00BA537D" w:rsidRDefault="00FF4086" w:rsidP="00C874B4">
            <w:pPr>
              <w:pStyle w:val="Small"/>
              <w:jc w:val="left"/>
            </w:pPr>
            <w:r w:rsidRPr="00BA537D">
              <w:t>Příprava testovacího plánu a scénářů</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Instalační média</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Předání</w:t>
            </w:r>
          </w:p>
        </w:tc>
      </w:tr>
      <w:tr w:rsidR="00FF4086" w:rsidRPr="00BA537D" w:rsidTr="00C874B4">
        <w:tc>
          <w:tcPr>
            <w:tcW w:w="1838" w:type="dxa"/>
          </w:tcPr>
          <w:p w:rsidR="00FF4086" w:rsidRPr="00BA537D" w:rsidRDefault="00FF4086" w:rsidP="00C874B4">
            <w:pPr>
              <w:pStyle w:val="Small"/>
              <w:jc w:val="left"/>
            </w:pPr>
            <w:r w:rsidRPr="00BA537D">
              <w:t>Užívací práva</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Předání</w:t>
            </w:r>
          </w:p>
        </w:tc>
      </w:tr>
      <w:tr w:rsidR="00FF4086" w:rsidRPr="00BA537D" w:rsidTr="00C874B4">
        <w:tc>
          <w:tcPr>
            <w:tcW w:w="1838" w:type="dxa"/>
          </w:tcPr>
          <w:p w:rsidR="00FF4086" w:rsidRPr="00BA537D" w:rsidRDefault="00FF4086" w:rsidP="00C874B4">
            <w:pPr>
              <w:pStyle w:val="Small"/>
              <w:jc w:val="left"/>
            </w:pPr>
            <w:r w:rsidRPr="00BA537D">
              <w:t>Zdrojové kódy</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Předání</w:t>
            </w:r>
          </w:p>
        </w:tc>
      </w:tr>
      <w:tr w:rsidR="00FF4086" w:rsidRPr="00BA537D" w:rsidTr="00C874B4">
        <w:tc>
          <w:tcPr>
            <w:tcW w:w="1838" w:type="dxa"/>
          </w:tcPr>
          <w:p w:rsidR="00FF4086" w:rsidRPr="00BA537D" w:rsidRDefault="00FF4086" w:rsidP="00C874B4">
            <w:pPr>
              <w:pStyle w:val="Small"/>
              <w:jc w:val="left"/>
            </w:pPr>
            <w:r w:rsidRPr="00BA537D">
              <w:t>Dokumentace</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Produkční instance RESSS</w:t>
            </w:r>
          </w:p>
        </w:tc>
        <w:tc>
          <w:tcPr>
            <w:tcW w:w="3833" w:type="dxa"/>
          </w:tcPr>
          <w:p w:rsidR="00FF4086" w:rsidRPr="00BA537D" w:rsidRDefault="00FF4086" w:rsidP="00C874B4">
            <w:pPr>
              <w:pStyle w:val="Small"/>
              <w:jc w:val="left"/>
            </w:pPr>
            <w:r w:rsidRPr="00BA537D">
              <w:t>Nasazení produkční instance RESSS</w:t>
            </w:r>
          </w:p>
        </w:tc>
        <w:tc>
          <w:tcPr>
            <w:tcW w:w="2824" w:type="dxa"/>
          </w:tcPr>
          <w:p w:rsidR="00FF4086" w:rsidRPr="00BA537D" w:rsidRDefault="00FF4086" w:rsidP="00C874B4">
            <w:pPr>
              <w:pStyle w:val="Small"/>
              <w:jc w:val="left"/>
            </w:pPr>
            <w:r w:rsidRPr="00BA537D">
              <w:t>Akceptace softwarového díla</w:t>
            </w:r>
          </w:p>
        </w:tc>
      </w:tr>
      <w:tr w:rsidR="00FF4086" w:rsidRPr="00BA537D" w:rsidTr="00C874B4">
        <w:tc>
          <w:tcPr>
            <w:tcW w:w="1838" w:type="dxa"/>
          </w:tcPr>
          <w:p w:rsidR="00FF4086" w:rsidRPr="00BA537D" w:rsidRDefault="00FF4086" w:rsidP="00C874B4">
            <w:pPr>
              <w:pStyle w:val="Small"/>
              <w:jc w:val="left"/>
            </w:pPr>
            <w:r w:rsidRPr="00BA537D">
              <w:t>Testovací instance RESSS</w:t>
            </w:r>
          </w:p>
        </w:tc>
        <w:tc>
          <w:tcPr>
            <w:tcW w:w="3833" w:type="dxa"/>
          </w:tcPr>
          <w:p w:rsidR="00FF4086" w:rsidRPr="00BA537D" w:rsidRDefault="00FF4086" w:rsidP="00C874B4">
            <w:pPr>
              <w:pStyle w:val="Small"/>
              <w:jc w:val="left"/>
            </w:pPr>
            <w:r w:rsidRPr="00BA537D">
              <w:t>Nasazení testovací instance RESSS</w:t>
            </w:r>
          </w:p>
        </w:tc>
        <w:tc>
          <w:tcPr>
            <w:tcW w:w="2824" w:type="dxa"/>
          </w:tcPr>
          <w:p w:rsidR="00FF4086" w:rsidRPr="00BA537D" w:rsidRDefault="00FF4086" w:rsidP="00C874B4">
            <w:pPr>
              <w:pStyle w:val="Small"/>
              <w:jc w:val="left"/>
            </w:pPr>
            <w:r w:rsidRPr="00BA537D">
              <w:t>Akceptace softwarového díla</w:t>
            </w:r>
          </w:p>
        </w:tc>
      </w:tr>
      <w:tr w:rsidR="00FF4086" w:rsidRPr="00BA537D" w:rsidTr="00C874B4">
        <w:tc>
          <w:tcPr>
            <w:tcW w:w="1838" w:type="dxa"/>
          </w:tcPr>
          <w:p w:rsidR="00FF4086" w:rsidRPr="00BA537D" w:rsidRDefault="00FF4086" w:rsidP="00C874B4">
            <w:pPr>
              <w:pStyle w:val="Small"/>
              <w:jc w:val="left"/>
            </w:pPr>
            <w:r w:rsidRPr="00BA537D">
              <w:t>Školicí instance RESSS</w:t>
            </w:r>
          </w:p>
        </w:tc>
        <w:tc>
          <w:tcPr>
            <w:tcW w:w="3833" w:type="dxa"/>
          </w:tcPr>
          <w:p w:rsidR="00FF4086" w:rsidRPr="00BA537D" w:rsidRDefault="00FF4086" w:rsidP="00C874B4">
            <w:pPr>
              <w:pStyle w:val="Small"/>
              <w:jc w:val="left"/>
            </w:pPr>
            <w:r w:rsidRPr="00BA537D">
              <w:t>Nasazení školící instance RESSS</w:t>
            </w:r>
          </w:p>
        </w:tc>
        <w:tc>
          <w:tcPr>
            <w:tcW w:w="2824" w:type="dxa"/>
          </w:tcPr>
          <w:p w:rsidR="00FF4086" w:rsidRPr="00BA537D" w:rsidRDefault="00FF4086" w:rsidP="00C874B4">
            <w:pPr>
              <w:pStyle w:val="Small"/>
              <w:jc w:val="left"/>
            </w:pPr>
            <w:r w:rsidRPr="00BA537D">
              <w:t>Akceptace softwarového díla</w:t>
            </w:r>
          </w:p>
        </w:tc>
      </w:tr>
      <w:tr w:rsidR="00FF4086" w:rsidRPr="00BA537D" w:rsidTr="00C874B4">
        <w:tc>
          <w:tcPr>
            <w:tcW w:w="1838" w:type="dxa"/>
          </w:tcPr>
          <w:p w:rsidR="00FF4086" w:rsidRPr="00BA537D" w:rsidRDefault="00FF4086" w:rsidP="00C874B4">
            <w:pPr>
              <w:pStyle w:val="Small"/>
              <w:jc w:val="left"/>
            </w:pPr>
            <w:r w:rsidRPr="00BA537D">
              <w:t>Přenesená data do produkční instance RESSS</w:t>
            </w:r>
          </w:p>
        </w:tc>
        <w:tc>
          <w:tcPr>
            <w:tcW w:w="3833" w:type="dxa"/>
          </w:tcPr>
          <w:p w:rsidR="00FF4086" w:rsidRPr="00BA537D" w:rsidRDefault="00FF4086" w:rsidP="00C874B4">
            <w:pPr>
              <w:pStyle w:val="Small"/>
              <w:jc w:val="left"/>
            </w:pPr>
            <w:r w:rsidRPr="00BA537D">
              <w:t>Provedení migrace dat</w:t>
            </w:r>
          </w:p>
        </w:tc>
        <w:tc>
          <w:tcPr>
            <w:tcW w:w="2824" w:type="dxa"/>
          </w:tcPr>
          <w:p w:rsidR="00FF4086" w:rsidRPr="00BA537D" w:rsidRDefault="00FF4086" w:rsidP="00C874B4">
            <w:pPr>
              <w:pStyle w:val="Small"/>
              <w:jc w:val="left"/>
            </w:pPr>
            <w:r w:rsidRPr="00BA537D">
              <w:t>Akceptace jednorázové služby</w:t>
            </w:r>
          </w:p>
        </w:tc>
      </w:tr>
      <w:tr w:rsidR="00FF4086" w:rsidRPr="00BA537D" w:rsidTr="00C874B4">
        <w:tc>
          <w:tcPr>
            <w:tcW w:w="1838" w:type="dxa"/>
          </w:tcPr>
          <w:p w:rsidR="00FF4086" w:rsidRPr="00BA537D" w:rsidRDefault="00FF4086" w:rsidP="00C874B4">
            <w:pPr>
              <w:pStyle w:val="Small"/>
              <w:jc w:val="left"/>
            </w:pPr>
            <w:r w:rsidRPr="00BA537D">
              <w:t xml:space="preserve">Přenesená data do testovací a školicí </w:t>
            </w:r>
            <w:r w:rsidRPr="00BA537D">
              <w:lastRenderedPageBreak/>
              <w:t>instance RESSS</w:t>
            </w:r>
          </w:p>
        </w:tc>
        <w:tc>
          <w:tcPr>
            <w:tcW w:w="3833" w:type="dxa"/>
          </w:tcPr>
          <w:p w:rsidR="00FF4086" w:rsidRPr="00BA537D" w:rsidRDefault="00FF4086" w:rsidP="00C874B4">
            <w:pPr>
              <w:pStyle w:val="Small"/>
              <w:jc w:val="left"/>
            </w:pPr>
            <w:r w:rsidRPr="00BA537D">
              <w:lastRenderedPageBreak/>
              <w:t>Provedení anonymizovaného vzorku dat</w:t>
            </w:r>
          </w:p>
        </w:tc>
        <w:tc>
          <w:tcPr>
            <w:tcW w:w="2824" w:type="dxa"/>
          </w:tcPr>
          <w:p w:rsidR="00FF4086" w:rsidRPr="00BA537D" w:rsidRDefault="00FF4086" w:rsidP="00C874B4">
            <w:pPr>
              <w:pStyle w:val="Small"/>
              <w:jc w:val="left"/>
            </w:pPr>
            <w:r w:rsidRPr="00BA537D">
              <w:t>Akceptace jednorázové služby</w:t>
            </w:r>
          </w:p>
        </w:tc>
      </w:tr>
    </w:tbl>
    <w:p w:rsidR="00FF4086" w:rsidRPr="007602A3" w:rsidRDefault="00FF4086" w:rsidP="00FF4086"/>
    <w:p w:rsidR="00FF4086" w:rsidRDefault="00FF4086" w:rsidP="00FF4086">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C874B4">
        <w:trPr>
          <w:tblHeader/>
        </w:trPr>
        <w:tc>
          <w:tcPr>
            <w:tcW w:w="1838" w:type="dxa"/>
          </w:tcPr>
          <w:p w:rsidR="00FF4086" w:rsidRPr="00BA537D" w:rsidRDefault="00FF4086" w:rsidP="00C874B4">
            <w:pPr>
              <w:rPr>
                <w:b/>
                <w:sz w:val="18"/>
              </w:rPr>
            </w:pPr>
            <w:r w:rsidRPr="00BA537D">
              <w:rPr>
                <w:b/>
                <w:sz w:val="18"/>
              </w:rPr>
              <w:t>Výstup</w:t>
            </w:r>
          </w:p>
        </w:tc>
        <w:tc>
          <w:tcPr>
            <w:tcW w:w="3833" w:type="dxa"/>
          </w:tcPr>
          <w:p w:rsidR="00FF4086" w:rsidRPr="00BA537D" w:rsidRDefault="00FF4086" w:rsidP="00C874B4">
            <w:pPr>
              <w:rPr>
                <w:b/>
                <w:sz w:val="18"/>
              </w:rPr>
            </w:pPr>
            <w:r w:rsidRPr="00BA537D">
              <w:rPr>
                <w:b/>
                <w:sz w:val="18"/>
              </w:rPr>
              <w:t>Etapa zpracování výstupu</w:t>
            </w:r>
          </w:p>
        </w:tc>
        <w:tc>
          <w:tcPr>
            <w:tcW w:w="2824" w:type="dxa"/>
          </w:tcPr>
          <w:p w:rsidR="00FF4086" w:rsidRPr="00BA537D" w:rsidRDefault="00FF4086" w:rsidP="00C874B4">
            <w:pPr>
              <w:rPr>
                <w:b/>
                <w:sz w:val="18"/>
              </w:rPr>
            </w:pPr>
            <w:r w:rsidRPr="00BA537D">
              <w:rPr>
                <w:b/>
                <w:sz w:val="18"/>
              </w:rPr>
              <w:t>Typ předání / akceptace</w:t>
            </w:r>
          </w:p>
        </w:tc>
      </w:tr>
      <w:tr w:rsidR="00FF4086" w:rsidRPr="00BA537D" w:rsidTr="00C874B4">
        <w:tc>
          <w:tcPr>
            <w:tcW w:w="1838" w:type="dxa"/>
          </w:tcPr>
          <w:p w:rsidR="00FF4086" w:rsidRPr="00BA537D" w:rsidRDefault="00FF4086" w:rsidP="00C874B4">
            <w:pPr>
              <w:rPr>
                <w:sz w:val="18"/>
              </w:rPr>
            </w:pPr>
            <w:r w:rsidRPr="00BA537D">
              <w:rPr>
                <w:sz w:val="18"/>
              </w:rPr>
              <w:t>Školicí materiály</w:t>
            </w:r>
          </w:p>
        </w:tc>
        <w:tc>
          <w:tcPr>
            <w:tcW w:w="3833" w:type="dxa"/>
          </w:tcPr>
          <w:p w:rsidR="00FF4086" w:rsidRPr="00BA537D" w:rsidRDefault="00FF4086" w:rsidP="00C874B4">
            <w:pPr>
              <w:rPr>
                <w:sz w:val="18"/>
              </w:rPr>
            </w:pPr>
            <w:r w:rsidRPr="00BA537D">
              <w:rPr>
                <w:sz w:val="18"/>
              </w:rPr>
              <w:t>Návrh a implementace specifických rozšíření</w:t>
            </w:r>
          </w:p>
        </w:tc>
        <w:tc>
          <w:tcPr>
            <w:tcW w:w="2824" w:type="dxa"/>
          </w:tcPr>
          <w:p w:rsidR="00FF4086" w:rsidRPr="00BA537D" w:rsidRDefault="00FF4086" w:rsidP="00C874B4">
            <w:pPr>
              <w:rPr>
                <w:sz w:val="18"/>
              </w:rPr>
            </w:pPr>
            <w:r w:rsidRPr="00BA537D">
              <w:rPr>
                <w:sz w:val="18"/>
              </w:rPr>
              <w:t>Akceptace dokumentu</w:t>
            </w:r>
          </w:p>
        </w:tc>
      </w:tr>
      <w:tr w:rsidR="00FF4086" w:rsidRPr="00BA537D" w:rsidTr="00C874B4">
        <w:tc>
          <w:tcPr>
            <w:tcW w:w="1838" w:type="dxa"/>
          </w:tcPr>
          <w:p w:rsidR="00FF4086" w:rsidRPr="00BA537D" w:rsidRDefault="00FF4086" w:rsidP="00C874B4">
            <w:pPr>
              <w:rPr>
                <w:sz w:val="18"/>
              </w:rPr>
            </w:pPr>
            <w:r w:rsidRPr="00BA537D">
              <w:rPr>
                <w:sz w:val="18"/>
              </w:rPr>
              <w:t>Plán školení</w:t>
            </w:r>
          </w:p>
        </w:tc>
        <w:tc>
          <w:tcPr>
            <w:tcW w:w="3833" w:type="dxa"/>
          </w:tcPr>
          <w:p w:rsidR="00FF4086" w:rsidRPr="00BA537D" w:rsidRDefault="00FF4086" w:rsidP="00C874B4">
            <w:pPr>
              <w:rPr>
                <w:sz w:val="18"/>
              </w:rPr>
            </w:pPr>
            <w:r w:rsidRPr="00BA537D">
              <w:rPr>
                <w:sz w:val="18"/>
              </w:rPr>
              <w:t>Příprava plánu školení a provedení školení</w:t>
            </w:r>
          </w:p>
        </w:tc>
        <w:tc>
          <w:tcPr>
            <w:tcW w:w="2824" w:type="dxa"/>
          </w:tcPr>
          <w:p w:rsidR="00FF4086" w:rsidRPr="00BA537D" w:rsidRDefault="00FF4086" w:rsidP="00C874B4">
            <w:pPr>
              <w:rPr>
                <w:sz w:val="18"/>
              </w:rPr>
            </w:pPr>
            <w:r w:rsidRPr="00BA537D">
              <w:rPr>
                <w:sz w:val="18"/>
              </w:rPr>
              <w:t>Akceptace dokumentu</w:t>
            </w:r>
          </w:p>
        </w:tc>
      </w:tr>
      <w:tr w:rsidR="00FF4086" w:rsidRPr="00BA537D" w:rsidTr="00C874B4">
        <w:tc>
          <w:tcPr>
            <w:tcW w:w="1838" w:type="dxa"/>
          </w:tcPr>
          <w:p w:rsidR="00FF4086" w:rsidRPr="00BA537D" w:rsidRDefault="00FF4086" w:rsidP="00C874B4">
            <w:pPr>
              <w:rPr>
                <w:sz w:val="18"/>
              </w:rPr>
            </w:pPr>
            <w:r w:rsidRPr="00BA537D">
              <w:rPr>
                <w:sz w:val="18"/>
              </w:rPr>
              <w:t>Provedení školení</w:t>
            </w:r>
          </w:p>
        </w:tc>
        <w:tc>
          <w:tcPr>
            <w:tcW w:w="3833" w:type="dxa"/>
          </w:tcPr>
          <w:p w:rsidR="00FF4086" w:rsidRPr="00BA537D" w:rsidRDefault="00FF4086" w:rsidP="00C874B4">
            <w:pPr>
              <w:rPr>
                <w:sz w:val="18"/>
              </w:rPr>
            </w:pPr>
            <w:r w:rsidRPr="00BA537D">
              <w:rPr>
                <w:sz w:val="18"/>
              </w:rPr>
              <w:t>Příprava plánu školení a provedení školení</w:t>
            </w:r>
          </w:p>
        </w:tc>
        <w:tc>
          <w:tcPr>
            <w:tcW w:w="2824" w:type="dxa"/>
          </w:tcPr>
          <w:p w:rsidR="00FF4086" w:rsidRPr="00BA537D" w:rsidRDefault="00FF4086" w:rsidP="00C874B4">
            <w:pPr>
              <w:rPr>
                <w:sz w:val="18"/>
              </w:rPr>
            </w:pPr>
            <w:r w:rsidRPr="00BA537D">
              <w:rPr>
                <w:sz w:val="18"/>
              </w:rPr>
              <w:t>Akceptace jednorázové služby</w:t>
            </w:r>
          </w:p>
        </w:tc>
      </w:tr>
    </w:tbl>
    <w:p w:rsidR="0093052C" w:rsidRDefault="0093052C" w:rsidP="0093052C"/>
    <w:p w:rsidR="00FF4086" w:rsidRPr="00122386" w:rsidRDefault="00FF4086" w:rsidP="0093052C"/>
    <w:p w:rsidR="0093052C" w:rsidRPr="00EE1EA3" w:rsidRDefault="0093052C" w:rsidP="006D7851">
      <w:pPr>
        <w:pStyle w:val="Nadpis1"/>
      </w:pPr>
      <w:bookmarkStart w:id="32" w:name="_Toc456948916"/>
      <w:r w:rsidRPr="00794C2C">
        <w:t>Nasazení resortního elektr</w:t>
      </w:r>
      <w:r>
        <w:t xml:space="preserve">onického systému spisové služby </w:t>
      </w:r>
      <w:r w:rsidRPr="00794C2C">
        <w:t xml:space="preserve">na </w:t>
      </w:r>
      <w:r>
        <w:t>České správě sociálního zabezpečení</w:t>
      </w:r>
      <w:bookmarkEnd w:id="32"/>
    </w:p>
    <w:p w:rsidR="0093052C" w:rsidRPr="00EE1EA3" w:rsidRDefault="0093052C" w:rsidP="006D7851">
      <w:pPr>
        <w:pStyle w:val="Nadpis2"/>
      </w:pPr>
      <w:bookmarkStart w:id="33" w:name="_Toc456948917"/>
      <w:r>
        <w:t>Předmět a podmínky plnění</w:t>
      </w:r>
      <w:bookmarkEnd w:id="33"/>
    </w:p>
    <w:p w:rsidR="0093052C" w:rsidRDefault="0093052C" w:rsidP="006D7851">
      <w:pPr>
        <w:numPr>
          <w:ilvl w:val="1"/>
          <w:numId w:val="4"/>
        </w:numPr>
        <w:spacing w:after="0" w:line="276" w:lineRule="auto"/>
        <w:jc w:val="both"/>
      </w:pPr>
      <w:r w:rsidRPr="001422BE">
        <w:t xml:space="preserve">Předmětem plnění „Nasazení resortního elektronického systému spisové služby (dále jen RESSS) na </w:t>
      </w:r>
      <w:r>
        <w:t>České správě sociálního zabezpečení</w:t>
      </w:r>
      <w:r w:rsidRPr="001422BE">
        <w:t>“ je poskytnutí služeb za účelem nasazení RESSS pro produkč</w:t>
      </w:r>
      <w:r>
        <w:t>ní využití, testování a školení a případná dodávka specifických rozšíření RESSS pro potřeby ČSSZ.</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ČSSZ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ČSSZ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ČSSZ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ČSSZ a jeho zprovoznění pro účely testování.</w:t>
      </w:r>
    </w:p>
    <w:p w:rsidR="0093052C" w:rsidRDefault="0093052C" w:rsidP="0093052C">
      <w:pPr>
        <w:numPr>
          <w:ilvl w:val="2"/>
          <w:numId w:val="2"/>
        </w:numPr>
        <w:spacing w:after="0" w:line="276" w:lineRule="auto"/>
        <w:jc w:val="both"/>
      </w:pPr>
      <w:r>
        <w:t>„Nasazení integrační instance RESSS“ včetně případných specifických rozšíření do testovacího prostředí ČSSZ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ČSSZ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ČSSZ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lastRenderedPageBreak/>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ČSSZ</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xml:space="preserve">. Detailní analýza bude provedena v součinnosti s metodickými a odbornými pracovníky ČSSZ.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ČSSZ a jejich následnou implementaci tak, aby se staly integrální součástí RESSS nasazené na ČSSZ.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ČSSZ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ČSSZ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ČSSZ nasazení (instalaci) systému RESSS do produkčního prostředí ČSSZ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lastRenderedPageBreak/>
        <w:t>V rámci služby „Nasazení testovací instance RESSS“ provede Dodavatel za součinnosti ČSSZ nasazení (instalaci) systému RESSS do testovacího prostředí ČSSZ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integrační instance RESSS“ provede Dodavatel za součinnosti ČSSZ nasazení (instalaci) systému RESSS do integračního prostředí ČSSZ připraveného na základě pokynů a požadavků Dodavatele. Následně Dodavatel zprovozní systém RESSS pro potřeby integrací v rámci ČSSZ.</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ČSSZ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ČSSZ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ČSSZ.</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ČSSZ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ČSSZ a jejich následné vyškolení v souladu s plánem. Školení bude provedeno v </w:t>
      </w:r>
      <w:r w:rsidRPr="008C75C8">
        <w:t xml:space="preserve">rozsahu </w:t>
      </w:r>
      <w:r w:rsidR="005D411E">
        <w:t>uvedeném v </w:t>
      </w:r>
      <w:r w:rsidR="007A6573">
        <w:t>Příloze číslo 1 Rámcové smlouvy Závazné funkční a technické požadavky zadavatele</w:t>
      </w:r>
      <w:r w:rsidR="005D411E">
        <w:t xml:space="preserve"> v požadavku SCZZS</w:t>
      </w:r>
      <w:r w:rsidR="005D411E" w:rsidRPr="005D411E">
        <w:t>002</w:t>
      </w:r>
      <w:r>
        <w:t>. Pro potřeby školení zpracuje Dodavatel školící dokumentaci, kterou předá ČSSZ a která bude předmětem akceptace Objednatelem.</w:t>
      </w:r>
    </w:p>
    <w:p w:rsidR="0093052C" w:rsidRDefault="0093052C" w:rsidP="0093052C">
      <w:pPr>
        <w:numPr>
          <w:ilvl w:val="1"/>
          <w:numId w:val="2"/>
        </w:numPr>
        <w:spacing w:after="0" w:line="276" w:lineRule="auto"/>
        <w:jc w:val="both"/>
      </w:pPr>
      <w:r>
        <w:t>Školení prováděna před nasazením integrační instance RESSS na ČSSZ budou prováděna s využitím testovací instance vzniklé v rámci plnění „Softwarové řešení Resortního elektronického systému spisové služby“.</w:t>
      </w:r>
    </w:p>
    <w:p w:rsidR="0093052C" w:rsidRDefault="0093052C" w:rsidP="006D7851">
      <w:pPr>
        <w:pStyle w:val="Nadpis2"/>
      </w:pPr>
      <w:bookmarkStart w:id="34" w:name="_Toc456948918"/>
      <w:r>
        <w:t>Termín a místo plnění</w:t>
      </w:r>
      <w:bookmarkEnd w:id="34"/>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České správě sociálního zabezpečení“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12</w:t>
            </w:r>
          </w:p>
        </w:tc>
        <w:tc>
          <w:tcPr>
            <w:tcW w:w="340" w:type="dxa"/>
            <w:tcBorders>
              <w:top w:val="nil"/>
              <w:left w:val="nil"/>
              <w:bottom w:val="dotted" w:sz="4" w:space="0" w:color="auto"/>
              <w:right w:val="nil"/>
            </w:tcBorders>
            <w:shd w:val="clear" w:color="auto" w:fill="auto"/>
          </w:tcPr>
          <w:p w:rsidR="0093052C" w:rsidRPr="00346915" w:rsidRDefault="0093052C" w:rsidP="003A7F8C">
            <w:pPr>
              <w:jc w:val="center"/>
              <w:rPr>
                <w:b/>
              </w:rPr>
            </w:pPr>
            <w:r w:rsidRPr="004B1BAE">
              <w:t>13</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346915">
              <w:rPr>
                <w:sz w:val="18"/>
              </w:rPr>
              <w:lastRenderedPageBreak/>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anonymizovaného vzorku dat</w:t>
            </w:r>
          </w:p>
          <w:p w:rsidR="0093052C" w:rsidRPr="00346915"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346915"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tcPr>
          <w:p w:rsidR="0093052C" w:rsidRDefault="0093052C" w:rsidP="003A7F8C">
            <w:pPr>
              <w:jc w:val="center"/>
            </w:pPr>
            <w:r>
              <w:t>P</w:t>
            </w:r>
            <w:r w:rsidRPr="00346915">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České správě sociálního zabezpečení“ je primárně sídlo ČSSZ.</w:t>
      </w:r>
    </w:p>
    <w:p w:rsidR="0093052C" w:rsidRDefault="00860495" w:rsidP="006D7851">
      <w:pPr>
        <w:pStyle w:val="Nadpis2"/>
      </w:pPr>
      <w:bookmarkStart w:id="35" w:name="_Toc456948919"/>
      <w:r>
        <w:t>Platební podmínky</w:t>
      </w:r>
      <w:bookmarkEnd w:id="35"/>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České správě sociálního zabezpečení“ je cenou jednotkovou za dílo zahrnující cenu případných specifických rozšíření RESSS pro ČSSZ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České správě sociálního zabezpečení“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36" w:name="_Toc456948920"/>
      <w:r>
        <w:t>Předání, převzetí a akceptace plnění</w:t>
      </w:r>
      <w:bookmarkEnd w:id="36"/>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České správě sociálního zabezpečení“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České správě sociálního zabezpečení“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lastRenderedPageBreak/>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integrační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 xml:space="preserve">Nasazení </w:t>
            </w:r>
            <w:r>
              <w:t>integrační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Default="0093052C" w:rsidP="0093052C">
      <w:pPr>
        <w:ind w:left="567"/>
      </w:pPr>
    </w:p>
    <w:p w:rsidR="0093052C" w:rsidRPr="00122386" w:rsidRDefault="0093052C" w:rsidP="0093052C"/>
    <w:p w:rsidR="0093052C" w:rsidRPr="00EE1EA3" w:rsidRDefault="0093052C" w:rsidP="006D7851">
      <w:pPr>
        <w:pStyle w:val="Nadpis1"/>
      </w:pPr>
      <w:bookmarkStart w:id="37" w:name="_Toc456948921"/>
      <w:r w:rsidRPr="00794C2C">
        <w:t>Nasazení resortního elektr</w:t>
      </w:r>
      <w:r>
        <w:t xml:space="preserve">onického systému spisové služby </w:t>
      </w:r>
      <w:r w:rsidRPr="00794C2C">
        <w:t xml:space="preserve">na </w:t>
      </w:r>
      <w:r>
        <w:t>Fondu dalšího vzdělávání</w:t>
      </w:r>
      <w:bookmarkEnd w:id="37"/>
    </w:p>
    <w:p w:rsidR="0093052C" w:rsidRPr="00EE1EA3" w:rsidRDefault="0093052C" w:rsidP="006D7851">
      <w:pPr>
        <w:pStyle w:val="Nadpis2"/>
      </w:pPr>
      <w:bookmarkStart w:id="38" w:name="_Toc456948922"/>
      <w:r>
        <w:t>Předmět a podmínky plnění</w:t>
      </w:r>
      <w:bookmarkEnd w:id="38"/>
    </w:p>
    <w:p w:rsidR="0093052C" w:rsidRDefault="0093052C" w:rsidP="006D7851">
      <w:pPr>
        <w:numPr>
          <w:ilvl w:val="1"/>
          <w:numId w:val="6"/>
        </w:numPr>
        <w:spacing w:after="0" w:line="276" w:lineRule="auto"/>
        <w:jc w:val="both"/>
      </w:pPr>
      <w:r w:rsidRPr="001422BE">
        <w:t xml:space="preserve">Předmětem plnění „Nasazení resortního elektronického systému spisové služby (dále jen RESSS) na </w:t>
      </w:r>
      <w:r>
        <w:t>Fondu dalšího vzdělávání</w:t>
      </w:r>
      <w:r w:rsidRPr="001422BE">
        <w:t>“ je poskytnutí služeb za účelem nasazení RESSS pro produkč</w:t>
      </w:r>
      <w:r>
        <w:t>ní využití, testování a školení a případná dodávka specifických rozšíření RESSS pro potřeby FDV.</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FDV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FDV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FDV a jeho zprovoznění pro účely produkčního využití.</w:t>
      </w:r>
    </w:p>
    <w:p w:rsidR="0093052C" w:rsidRDefault="0093052C" w:rsidP="0093052C">
      <w:pPr>
        <w:numPr>
          <w:ilvl w:val="2"/>
          <w:numId w:val="2"/>
        </w:numPr>
        <w:spacing w:after="0" w:line="276" w:lineRule="auto"/>
        <w:jc w:val="both"/>
      </w:pPr>
      <w:r>
        <w:t xml:space="preserve">„Nasazení testovací </w:t>
      </w:r>
      <w:r w:rsidR="0055542A">
        <w:t xml:space="preserve">a školící </w:t>
      </w:r>
      <w:r>
        <w:t>instance RESSS“ včetně případných specifických rozšíření do testovacího prostředí FDV a jeho zprovoznění pro účely testování</w:t>
      </w:r>
      <w:r w:rsidR="0055542A">
        <w:t xml:space="preserve"> a školení</w:t>
      </w:r>
      <w:r>
        <w:t>.</w:t>
      </w:r>
    </w:p>
    <w:p w:rsidR="0093052C" w:rsidRDefault="0055542A" w:rsidP="0093052C">
      <w:pPr>
        <w:numPr>
          <w:ilvl w:val="2"/>
          <w:numId w:val="2"/>
        </w:numPr>
        <w:spacing w:after="0" w:line="276" w:lineRule="auto"/>
        <w:jc w:val="both"/>
      </w:pPr>
      <w:r>
        <w:t xml:space="preserve"> </w:t>
      </w:r>
      <w:r w:rsidR="0093052C">
        <w:t>„Provedení migrace dat“ ze stávající implementace elektronického systému spisové služby na FDV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FDV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FDV</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xml:space="preserve">. Detailní analýza bude provedena v součinnosti s metodickými a odbornými pracovníky FDV.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 xml:space="preserve">V rámci služby „Návrh a implementace specifických rozšíření“ provede Dodavatel návrh případně zakázkově vyvíjených částí RESSS specifických pro nasazení RESSS pro potřeby FDV a jejich následnou implementaci tak, aby se staly integrální součástí RESSS nasazené na FDV. </w:t>
      </w:r>
      <w:r>
        <w:lastRenderedPageBreak/>
        <w:t>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FDV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FDV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FDV nasazení (instalaci) systému RESSS do produkčního prostředí FDV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 xml:space="preserve">V rámci služby „Nasazení testovací </w:t>
      </w:r>
      <w:r w:rsidR="0055542A">
        <w:t xml:space="preserve">a školící </w:t>
      </w:r>
      <w:r>
        <w:t>instance RESSS“ provede Dodavatel za součinnosti FDV nasazení (instalaci) systému RESSS do testovacího prostředí FDV připraveného na základě pokynů a požadavků Dodavatele. Následně Dodavatel zprovozní systém RESSS pro potřeby jeho testování</w:t>
      </w:r>
      <w:r w:rsidR="0055542A">
        <w:t xml:space="preserve"> a školení v rámci FDV</w:t>
      </w:r>
      <w:r>
        <w:t>.</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FDV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FDV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w:t>
      </w:r>
      <w:r>
        <w:lastRenderedPageBreak/>
        <w:t xml:space="preserve">(zátěžové),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FDV.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FDV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FDV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FDV</w:t>
      </w:r>
      <w:r w:rsidR="005D411E" w:rsidRPr="005D411E">
        <w:t>002</w:t>
      </w:r>
      <w:r>
        <w:t>. Pro potřeby školení zpracuje Dodavatel školící dokumentaci, kterou předá FDV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FDV budou prováděna s využitím školící instance vzniklé v rámci plnění „Softwarové řešení Resortního elektronického systému spisové služby“.</w:t>
      </w:r>
    </w:p>
    <w:p w:rsidR="0093052C" w:rsidRDefault="0093052C" w:rsidP="006D7851">
      <w:pPr>
        <w:pStyle w:val="Nadpis2"/>
      </w:pPr>
      <w:bookmarkStart w:id="39" w:name="_Toc456948923"/>
      <w:r>
        <w:t>Termín a místo plnění</w:t>
      </w:r>
      <w:bookmarkEnd w:id="39"/>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Fondu dalšího vzdělávání“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 xml:space="preserve">Nasazení testovací </w:t>
            </w:r>
            <w:r w:rsidR="0055542A">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Fondu dalšího vzdělávání“ je primárně sídlo FDV.</w:t>
      </w:r>
    </w:p>
    <w:p w:rsidR="0093052C" w:rsidRDefault="00860495" w:rsidP="006D7851">
      <w:pPr>
        <w:pStyle w:val="Nadpis2"/>
      </w:pPr>
      <w:bookmarkStart w:id="40" w:name="_Toc456948924"/>
      <w:r>
        <w:t>Platební podmínky</w:t>
      </w:r>
      <w:bookmarkEnd w:id="40"/>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Fondu dalšího vzdělávání“ je cenou jednotkovou za dílo zahrnující cenu případných specifických rozšíření RESSS pro FDV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Fondu dalšího vzdělávání“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41" w:name="_Toc456948925"/>
      <w:r>
        <w:t>Předání, převzetí a akceptace plnění</w:t>
      </w:r>
      <w:bookmarkEnd w:id="41"/>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Fondu dalšího vzdělávání“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Fondu dalšího vzdělávání“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 xml:space="preserve">Testovací </w:t>
            </w:r>
            <w:r w:rsidR="0055542A">
              <w:t xml:space="preserve">a školící </w:t>
            </w:r>
            <w:r w:rsidRPr="00BA537D">
              <w:lastRenderedPageBreak/>
              <w:t>instance RESSS</w:t>
            </w:r>
          </w:p>
        </w:tc>
        <w:tc>
          <w:tcPr>
            <w:tcW w:w="3833" w:type="dxa"/>
          </w:tcPr>
          <w:p w:rsidR="0093052C" w:rsidRPr="00BA537D" w:rsidRDefault="0093052C" w:rsidP="003A7F8C">
            <w:pPr>
              <w:pStyle w:val="Small"/>
              <w:jc w:val="left"/>
            </w:pPr>
            <w:r w:rsidRPr="00BA537D">
              <w:lastRenderedPageBreak/>
              <w:t>Nasazení testovací</w:t>
            </w:r>
            <w:r w:rsidR="0055542A">
              <w:t xml:space="preserve"> a školící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lastRenderedPageBreak/>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w:t>
      </w:r>
      <w:r w:rsidR="0055542A">
        <w:t xml:space="preserve">kceptace školení“ je provedena </w:t>
      </w:r>
      <w:r>
        <w:t>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Pr="00EE1EA3" w:rsidRDefault="0093052C" w:rsidP="006D7851">
      <w:pPr>
        <w:pStyle w:val="Nadpis1"/>
      </w:pPr>
      <w:bookmarkStart w:id="42" w:name="_Toc456948926"/>
      <w:r w:rsidRPr="00794C2C">
        <w:t>Nasazení resortního elektr</w:t>
      </w:r>
      <w:r>
        <w:t xml:space="preserve">onického systému spisové služby </w:t>
      </w:r>
      <w:r w:rsidRPr="00794C2C">
        <w:t xml:space="preserve">na </w:t>
      </w:r>
      <w:r>
        <w:t>Státním úřadu inspekce práce</w:t>
      </w:r>
      <w:bookmarkEnd w:id="42"/>
    </w:p>
    <w:p w:rsidR="0093052C" w:rsidRPr="00EE1EA3" w:rsidRDefault="0093052C" w:rsidP="006D7851">
      <w:pPr>
        <w:pStyle w:val="Nadpis2"/>
      </w:pPr>
      <w:bookmarkStart w:id="43" w:name="_Toc456948927"/>
      <w:r>
        <w:t>Předmět a podmínky plnění</w:t>
      </w:r>
      <w:bookmarkEnd w:id="43"/>
    </w:p>
    <w:p w:rsidR="0093052C" w:rsidRDefault="0093052C" w:rsidP="006D7851">
      <w:pPr>
        <w:numPr>
          <w:ilvl w:val="1"/>
          <w:numId w:val="7"/>
        </w:numPr>
        <w:spacing w:after="0" w:line="276" w:lineRule="auto"/>
        <w:jc w:val="both"/>
      </w:pPr>
      <w:r w:rsidRPr="001422BE">
        <w:t xml:space="preserve">Předmětem plnění „Nasazení resortního elektronického systému spisové služby (dále jen RESSS) na </w:t>
      </w:r>
      <w:r>
        <w:t>Státním úřadu inspekce práce</w:t>
      </w:r>
      <w:r w:rsidRPr="001422BE">
        <w:t>“ je poskytnutí služeb za účelem nasazení RESSS pro produkč</w:t>
      </w:r>
      <w:r>
        <w:t>ní využití, testování a školení a případná dodávka specifických rozšíření RESSS pro potřeby SÚIP.</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SÚIP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SÚIP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SÚIP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SÚIP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SÚIP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SÚIP do nasazeného RESSS určeného pro produkční využití.</w:t>
      </w:r>
    </w:p>
    <w:p w:rsidR="0093052C" w:rsidRDefault="0093052C" w:rsidP="0093052C">
      <w:pPr>
        <w:numPr>
          <w:ilvl w:val="2"/>
          <w:numId w:val="2"/>
        </w:numPr>
        <w:spacing w:after="0" w:line="276" w:lineRule="auto"/>
        <w:jc w:val="both"/>
      </w:pPr>
      <w:r>
        <w:lastRenderedPageBreak/>
        <w:t xml:space="preserve">„Provedení migrace anonymizovaného vzorku dat“ ze stávající implementace elektronického systému spisové služby na SÚIP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SÚIP</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xml:space="preserve">. Detailní analýza bude provedena v součinnosti s metodickými a odbornými pracovníky SÚIP.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SÚIP a jejich následnou implementaci tak, aby se staly integrální součástí RESSS nasazené na SÚIP.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SÚIP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SÚIP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lastRenderedPageBreak/>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SÚIP nasazení (instalaci) systému RESSS do produkčního prostředí SÚIP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SÚIP nasazení (instalaci) systému RESSS do testovacího prostředí SÚIP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SÚIP nasazení (instalaci) systému RESSS do školícího prostředí SÚIP připraveného na základě pokynů a požadavků Dodavatele. Následně Dodavatel zprovozní systém RESSS pro potřeby jeho školení v rámci SÚIP.</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SÚIP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SÚIP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SÚIP.</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SÚIP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SÚIP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SUIP</w:t>
      </w:r>
      <w:r w:rsidR="005D411E" w:rsidRPr="005D411E">
        <w:t>002</w:t>
      </w:r>
      <w:r>
        <w:t>. Pro potřeby školení zpracuje Dodavatel školící dokumentaci, kterou předá SÚIP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SÚIP budou prováděna s využitím školící instance vzniklé v rámci plnění „Softwarové řešení Resortního elektronického systému spisové služby“.</w:t>
      </w:r>
    </w:p>
    <w:p w:rsidR="0093052C" w:rsidRDefault="0093052C" w:rsidP="006D7851">
      <w:pPr>
        <w:pStyle w:val="Nadpis2"/>
      </w:pPr>
      <w:bookmarkStart w:id="44" w:name="_Toc456948928"/>
      <w:r>
        <w:t>Termín a místo plnění</w:t>
      </w:r>
      <w:bookmarkEnd w:id="44"/>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Státním úřadu inspekce práce“ je dán hlavním harmonogramem plnění, který odpovídá službám poskytovaných Dodavatelem v rámci plnění a zahrnuje etapy uvedené v následující tabulce.</w:t>
      </w:r>
    </w:p>
    <w:p w:rsidR="0093052C" w:rsidRDefault="0093052C" w:rsidP="0093052C">
      <w:pPr>
        <w:ind w:left="454"/>
      </w:pPr>
      <w:r>
        <w:lastRenderedPageBreak/>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Státním úřadu inspekce práce“ je primárně sídlo SÚIP.</w:t>
      </w:r>
    </w:p>
    <w:p w:rsidR="0093052C" w:rsidRDefault="00860495" w:rsidP="006D7851">
      <w:pPr>
        <w:pStyle w:val="Nadpis2"/>
      </w:pPr>
      <w:bookmarkStart w:id="45" w:name="_Toc456948929"/>
      <w:r>
        <w:t>Platební podmínky</w:t>
      </w:r>
      <w:bookmarkEnd w:id="45"/>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Státním úřadu inspekce práce“ je cenou jednotkovou za dílo zahrnující cenu případných specifických rozšíření RESSS pro SÚIP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Státním úřadu inspekce práce“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46" w:name="_Toc456948930"/>
      <w:r>
        <w:t>Předání, převzetí a akceptace plnění</w:t>
      </w:r>
      <w:bookmarkEnd w:id="46"/>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Státním úřadu inspekce práce“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Státním úřadu inspekce práce“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lastRenderedPageBreak/>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lastRenderedPageBreak/>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E27D2A" w:rsidRPr="00EE1EA3" w:rsidRDefault="00E27D2A" w:rsidP="006D7851">
      <w:pPr>
        <w:pStyle w:val="Nadpis1"/>
      </w:pPr>
      <w:bookmarkStart w:id="47" w:name="_Toc456948931"/>
      <w:r w:rsidRPr="00794C2C">
        <w:t>Nasazení resortního elektr</w:t>
      </w:r>
      <w:r>
        <w:t xml:space="preserve">onického systému spisové služby </w:t>
      </w:r>
      <w:r w:rsidRPr="00794C2C">
        <w:t xml:space="preserve">na </w:t>
      </w:r>
      <w:r>
        <w:t>Technické inspekci České republiky</w:t>
      </w:r>
      <w:bookmarkEnd w:id="47"/>
    </w:p>
    <w:p w:rsidR="00E27D2A" w:rsidRPr="00EE1EA3" w:rsidRDefault="00E27D2A" w:rsidP="006D7851">
      <w:pPr>
        <w:pStyle w:val="Nadpis2"/>
      </w:pPr>
      <w:bookmarkStart w:id="48" w:name="_Toc456948932"/>
      <w:r>
        <w:t>Předmět a podmínky plnění</w:t>
      </w:r>
      <w:bookmarkEnd w:id="48"/>
    </w:p>
    <w:p w:rsidR="00E27D2A" w:rsidRDefault="00E27D2A" w:rsidP="006D7851">
      <w:pPr>
        <w:numPr>
          <w:ilvl w:val="1"/>
          <w:numId w:val="8"/>
        </w:numPr>
        <w:spacing w:after="0" w:line="276" w:lineRule="auto"/>
        <w:jc w:val="both"/>
      </w:pPr>
      <w:r w:rsidRPr="001422BE">
        <w:t xml:space="preserve">Předmětem plnění „Nasazení resortního elektronického systému spisové služby (dále jen RESSS) na </w:t>
      </w:r>
      <w:r>
        <w:t>Technické inspekci České republiky</w:t>
      </w:r>
      <w:r w:rsidRPr="001422BE">
        <w:t>“ je poskytnutí služeb za účelem nasazení RESSS pro produkč</w:t>
      </w:r>
      <w:r>
        <w:t>ní využití, testování a školení a případná dodávka specifických rozšíření RESSS pro potřeby TIČR.</w:t>
      </w:r>
    </w:p>
    <w:p w:rsidR="00E27D2A" w:rsidRDefault="00E27D2A" w:rsidP="00E27D2A">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E27D2A" w:rsidRDefault="00E27D2A" w:rsidP="00E27D2A">
      <w:pPr>
        <w:numPr>
          <w:ilvl w:val="1"/>
          <w:numId w:val="2"/>
        </w:numPr>
        <w:spacing w:after="0" w:line="276" w:lineRule="auto"/>
        <w:jc w:val="both"/>
      </w:pPr>
      <w:r>
        <w:t>V rámci nasazení RESSS pro potřeby TIČR budou Dodavatelem poskytnuty následující související služby:</w:t>
      </w:r>
    </w:p>
    <w:p w:rsidR="00E27D2A" w:rsidRDefault="00E27D2A" w:rsidP="00E27D2A">
      <w:pPr>
        <w:numPr>
          <w:ilvl w:val="2"/>
          <w:numId w:val="2"/>
        </w:numPr>
        <w:spacing w:after="0" w:line="276" w:lineRule="auto"/>
        <w:jc w:val="both"/>
      </w:pPr>
      <w:r>
        <w:t>„Provedení detailní analýzy“ požadavků kladených na nasazení RESSS v prostředí TIČR a zpracování cílového modelu nasazení RESSS.</w:t>
      </w:r>
    </w:p>
    <w:p w:rsidR="00E27D2A" w:rsidRDefault="00E27D2A" w:rsidP="00E27D2A">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E27D2A" w:rsidRDefault="00E27D2A" w:rsidP="00E27D2A">
      <w:pPr>
        <w:numPr>
          <w:ilvl w:val="2"/>
          <w:numId w:val="2"/>
        </w:numPr>
        <w:spacing w:after="0" w:line="276" w:lineRule="auto"/>
        <w:jc w:val="both"/>
      </w:pPr>
      <w:r>
        <w:t>„Nasazení produkční instance RESSS“ včetně případných specifických rozšíření do testovacího prostředí TIČR a jeho zprovoznění pro účely produkčního využití.</w:t>
      </w:r>
    </w:p>
    <w:p w:rsidR="00E27D2A" w:rsidRDefault="00E27D2A" w:rsidP="00E27D2A">
      <w:pPr>
        <w:numPr>
          <w:ilvl w:val="2"/>
          <w:numId w:val="2"/>
        </w:numPr>
        <w:spacing w:after="0" w:line="276" w:lineRule="auto"/>
        <w:jc w:val="both"/>
      </w:pPr>
      <w:r>
        <w:t>„Nasazení testovací instance RESSS“ včetně případných specifických rozšíření do testovacího prostředí TIČR a jeho zprovoznění pro účely testování.</w:t>
      </w:r>
    </w:p>
    <w:p w:rsidR="00E27D2A" w:rsidRDefault="00E27D2A" w:rsidP="00E27D2A">
      <w:pPr>
        <w:numPr>
          <w:ilvl w:val="2"/>
          <w:numId w:val="2"/>
        </w:numPr>
        <w:spacing w:after="0" w:line="276" w:lineRule="auto"/>
        <w:jc w:val="both"/>
      </w:pPr>
      <w:r>
        <w:t>„Nasazení školicí instance RESSS“ včetně případných specifických rozšíření do testovacího prostředí TIČR a jeho zprovoznění pro účely školení.</w:t>
      </w:r>
    </w:p>
    <w:p w:rsidR="00E27D2A" w:rsidRDefault="00E27D2A" w:rsidP="00E27D2A">
      <w:pPr>
        <w:numPr>
          <w:ilvl w:val="2"/>
          <w:numId w:val="2"/>
        </w:numPr>
        <w:spacing w:after="0" w:line="276" w:lineRule="auto"/>
        <w:jc w:val="both"/>
      </w:pPr>
      <w:r>
        <w:t>„Provedení migrace dat“ ze stávající implementace elektronického systému spisové služby na TIČR do nasazeného RESSS určeného pro produkční využití.</w:t>
      </w:r>
    </w:p>
    <w:p w:rsidR="00E27D2A" w:rsidRDefault="00E27D2A" w:rsidP="00E27D2A">
      <w:pPr>
        <w:numPr>
          <w:ilvl w:val="2"/>
          <w:numId w:val="2"/>
        </w:numPr>
        <w:spacing w:after="0" w:line="276" w:lineRule="auto"/>
        <w:jc w:val="both"/>
      </w:pPr>
      <w:r>
        <w:t xml:space="preserve">„Provedení migrace anonymizovaného vzorku dat“ ze stávající implementace elektronického systému spisové služby na TIČR do nasazeného RESSS pro potřeby testování a školení.  </w:t>
      </w:r>
    </w:p>
    <w:p w:rsidR="00E27D2A" w:rsidRDefault="00E27D2A" w:rsidP="00E27D2A">
      <w:pPr>
        <w:numPr>
          <w:ilvl w:val="2"/>
          <w:numId w:val="2"/>
        </w:numPr>
        <w:spacing w:after="0" w:line="276" w:lineRule="auto"/>
        <w:jc w:val="both"/>
      </w:pPr>
      <w:r>
        <w:t>„Příprava testovacího plánu a scénářů“ za účelem ověření činnosti nasazeného RESSS.</w:t>
      </w:r>
    </w:p>
    <w:p w:rsidR="00E27D2A" w:rsidRDefault="00E27D2A" w:rsidP="00E27D2A">
      <w:pPr>
        <w:numPr>
          <w:ilvl w:val="2"/>
          <w:numId w:val="2"/>
        </w:numPr>
        <w:spacing w:after="0" w:line="276" w:lineRule="auto"/>
        <w:jc w:val="both"/>
      </w:pPr>
      <w:r>
        <w:t>„Poskytnutí součinnosti pro testování“ za účelem ověření funkčnosti, výkonnosti, stability a bezpečnosti nasazeného RESSS.</w:t>
      </w:r>
    </w:p>
    <w:p w:rsidR="00E27D2A" w:rsidRDefault="00E27D2A" w:rsidP="00E27D2A">
      <w:pPr>
        <w:numPr>
          <w:ilvl w:val="2"/>
          <w:numId w:val="2"/>
        </w:numPr>
        <w:spacing w:after="0" w:line="276" w:lineRule="auto"/>
        <w:jc w:val="both"/>
      </w:pPr>
      <w:r>
        <w:t>„Příprava plánů školení a provedení školení“ uživatelů, metodiků a administrátorů Objednatele.</w:t>
      </w:r>
    </w:p>
    <w:p w:rsidR="00E27D2A" w:rsidRDefault="00E27D2A" w:rsidP="00E27D2A">
      <w:pPr>
        <w:numPr>
          <w:ilvl w:val="1"/>
          <w:numId w:val="2"/>
        </w:numPr>
        <w:spacing w:after="0" w:line="276" w:lineRule="auto"/>
        <w:jc w:val="both"/>
      </w:pPr>
      <w:r>
        <w:t>V rámci služby „Provedení detailní analýzy“ provede Dodavatel detailní analýzu požadavků na nasazení RESSS v TIČR</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xml:space="preserve">. Detailní analýza bude provedena v součinnosti s metodickými a odbornými pracovníky TIČR.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w:t>
      </w:r>
      <w:r>
        <w:lastRenderedPageBreak/>
        <w:t>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TIČR a jejich následnou implementaci tak, aby se staly integrální součástí RESSS nasazené na TIČR.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TIČR a návrhem díla a připraví jeho instalační média.</w:t>
      </w:r>
    </w:p>
    <w:p w:rsidR="00E27D2A" w:rsidRDefault="00E27D2A" w:rsidP="00E27D2A">
      <w:pPr>
        <w:numPr>
          <w:ilvl w:val="1"/>
          <w:numId w:val="2"/>
        </w:numPr>
        <w:spacing w:after="0" w:line="276" w:lineRule="auto"/>
        <w:ind w:left="426" w:hanging="426"/>
        <w:jc w:val="both"/>
      </w:pPr>
      <w:r>
        <w:t>V případě dodávky specifických rozšíření RESSS pro potřeby TIČR bude dodávka softwarového díla specifických rozšíření zahrnovat:</w:t>
      </w:r>
    </w:p>
    <w:p w:rsidR="00E27D2A" w:rsidRDefault="00E27D2A" w:rsidP="00E27D2A">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E27D2A" w:rsidRDefault="00E27D2A" w:rsidP="00E27D2A">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E27D2A" w:rsidRDefault="00E27D2A" w:rsidP="00E27D2A">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E27D2A" w:rsidRDefault="00E27D2A" w:rsidP="00E27D2A">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E27D2A" w:rsidRDefault="00E27D2A" w:rsidP="00E27D2A">
      <w:pPr>
        <w:numPr>
          <w:ilvl w:val="3"/>
          <w:numId w:val="2"/>
        </w:numPr>
        <w:spacing w:after="0" w:line="276" w:lineRule="auto"/>
        <w:jc w:val="both"/>
      </w:pPr>
      <w:r>
        <w:t>Instalační příručku.</w:t>
      </w:r>
    </w:p>
    <w:p w:rsidR="00E27D2A" w:rsidRDefault="00E27D2A" w:rsidP="00E27D2A">
      <w:pPr>
        <w:numPr>
          <w:ilvl w:val="3"/>
          <w:numId w:val="2"/>
        </w:numPr>
        <w:spacing w:after="0" w:line="276" w:lineRule="auto"/>
        <w:jc w:val="both"/>
      </w:pPr>
      <w:r>
        <w:t>Příručku administrátora (správce).</w:t>
      </w:r>
    </w:p>
    <w:p w:rsidR="00E27D2A" w:rsidRDefault="00E27D2A" w:rsidP="00E27D2A">
      <w:pPr>
        <w:numPr>
          <w:ilvl w:val="3"/>
          <w:numId w:val="2"/>
        </w:numPr>
        <w:spacing w:after="0" w:line="276" w:lineRule="auto"/>
        <w:jc w:val="both"/>
      </w:pPr>
      <w:r>
        <w:t xml:space="preserve">Příručku programátora. </w:t>
      </w:r>
    </w:p>
    <w:p w:rsidR="00E27D2A" w:rsidRDefault="00E27D2A" w:rsidP="00E27D2A">
      <w:pPr>
        <w:numPr>
          <w:ilvl w:val="3"/>
          <w:numId w:val="2"/>
        </w:numPr>
        <w:spacing w:after="0" w:line="276" w:lineRule="auto"/>
        <w:jc w:val="both"/>
      </w:pPr>
      <w:r>
        <w:t>Uživatelskou příručku.</w:t>
      </w:r>
    </w:p>
    <w:p w:rsidR="00E27D2A" w:rsidRPr="00C41615" w:rsidRDefault="00E27D2A" w:rsidP="00E27D2A">
      <w:pPr>
        <w:numPr>
          <w:ilvl w:val="2"/>
          <w:numId w:val="2"/>
        </w:numPr>
        <w:spacing w:after="0" w:line="276" w:lineRule="auto"/>
        <w:jc w:val="both"/>
      </w:pPr>
      <w:r>
        <w:t>Předání školících materiálů k softwarovému dílu specifických rozšíření ve formě elektronických dokumentů v dohodnutých formátech.</w:t>
      </w:r>
    </w:p>
    <w:p w:rsidR="00E27D2A" w:rsidRDefault="00E27D2A" w:rsidP="00E27D2A">
      <w:pPr>
        <w:numPr>
          <w:ilvl w:val="1"/>
          <w:numId w:val="2"/>
        </w:numPr>
        <w:spacing w:after="0" w:line="276" w:lineRule="auto"/>
        <w:jc w:val="both"/>
      </w:pPr>
      <w:r>
        <w:t>V rámci služby „Nasazení produkční instance RESSS“ provede Dodavatel za součinnosti TIČR nasazení (instalaci) systému RESSS do produkčního prostředí TIČR připraveného na základě pokynů a požadavků Dodavatele. Následně Dodavatel zprovozní systém RESSS pro potřeby jeho produkčního využití.</w:t>
      </w:r>
    </w:p>
    <w:p w:rsidR="00E27D2A" w:rsidRDefault="00E27D2A" w:rsidP="00E27D2A">
      <w:pPr>
        <w:numPr>
          <w:ilvl w:val="1"/>
          <w:numId w:val="2"/>
        </w:numPr>
        <w:spacing w:after="0" w:line="276" w:lineRule="auto"/>
        <w:jc w:val="both"/>
      </w:pPr>
      <w:r>
        <w:t>V rámci služby „Nasazení testovací instance RESSS“ provede Dodavatel za součinnosti TIČR nasazení (instalaci) systému RESSS do testovacího prostředí TIČR připraveného na základě pokynů a požadavků Dodavatele. Následně Dodavatel zprovozní systém RESSS pro potřeby jeho testování.</w:t>
      </w:r>
    </w:p>
    <w:p w:rsidR="00E27D2A" w:rsidRDefault="00E27D2A" w:rsidP="00E27D2A">
      <w:pPr>
        <w:numPr>
          <w:ilvl w:val="1"/>
          <w:numId w:val="2"/>
        </w:numPr>
        <w:spacing w:after="0" w:line="276" w:lineRule="auto"/>
        <w:jc w:val="both"/>
      </w:pPr>
      <w:r>
        <w:t>V rámci služby „Nasazení školící instance RESSS“ provede Dodavatel za součinnosti TIČR nasazení (instalaci) systému RESSS do školícího prostředí TIČR připraveného na základě pokynů a požadavků Dodavatele. Následně Dodavatel zprovozní systém RESSS pro potřeby jeho školení v rámci TIČR.</w:t>
      </w:r>
    </w:p>
    <w:p w:rsidR="00E27D2A" w:rsidRDefault="00E27D2A" w:rsidP="00E27D2A">
      <w:pPr>
        <w:numPr>
          <w:ilvl w:val="1"/>
          <w:numId w:val="2"/>
        </w:numPr>
        <w:spacing w:after="0" w:line="276" w:lineRule="auto"/>
        <w:jc w:val="both"/>
      </w:pPr>
      <w:r>
        <w:lastRenderedPageBreak/>
        <w:t>V rámci služby „Provedení migrace dat“ zajistí Dodavatel přenesení dat a dokumentů ze stávajícího (k době produkčního nasazení RESSS) elektronického systému spisové služby do nasazené instance RESSS určeného pro produkční využití. Pro účely migrace TIČR zajistí součinnost stávajícího řešitele elektronické spisové služby nezbytnou pro provedení migrace.</w:t>
      </w:r>
    </w:p>
    <w:p w:rsidR="00E27D2A" w:rsidRDefault="00E27D2A" w:rsidP="00E27D2A">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TIČR zajistí součinnost stávajícího řešitele elektronické spisové služby nezbytnou pro provedení migrace. </w:t>
      </w:r>
    </w:p>
    <w:p w:rsidR="00E27D2A" w:rsidRDefault="00E27D2A" w:rsidP="00E27D2A">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TIČR.</w:t>
      </w:r>
    </w:p>
    <w:p w:rsidR="00E27D2A" w:rsidRDefault="00E27D2A" w:rsidP="00E27D2A">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TIČR či třetích stran pověřených provedením testů.</w:t>
      </w:r>
    </w:p>
    <w:p w:rsidR="00E27D2A" w:rsidRDefault="00E27D2A" w:rsidP="00E27D2A">
      <w:pPr>
        <w:numPr>
          <w:ilvl w:val="1"/>
          <w:numId w:val="2"/>
        </w:numPr>
        <w:spacing w:after="0" w:line="276" w:lineRule="auto"/>
        <w:jc w:val="both"/>
      </w:pPr>
      <w:r>
        <w:t xml:space="preserve">V rámci služby „Příprava plánů školení a provedení školení“ připraví Dodavatel plán školení uživatelů, metodiků a správců TIČR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TICR</w:t>
      </w:r>
      <w:r w:rsidR="005D411E" w:rsidRPr="005D411E">
        <w:t>002</w:t>
      </w:r>
      <w:r>
        <w:t>. Pro potřeby školení zpracuje Dodavatel školící dokumentaci, kterou předá TIČR a která bude předmětem akceptace Objednatelem.</w:t>
      </w:r>
    </w:p>
    <w:p w:rsidR="00E27D2A" w:rsidRDefault="00E27D2A" w:rsidP="00E27D2A">
      <w:pPr>
        <w:numPr>
          <w:ilvl w:val="1"/>
          <w:numId w:val="2"/>
        </w:numPr>
        <w:spacing w:after="0" w:line="276" w:lineRule="auto"/>
        <w:jc w:val="both"/>
      </w:pPr>
      <w:r>
        <w:t>Školení prováděna před nasazením školící instance RESSS na TIČR budou prováděna s využitím školící instance vzniklé v rámci plnění „Softwarové řešení Resortního elektronického systému spisové služby“.</w:t>
      </w:r>
    </w:p>
    <w:p w:rsidR="00E27D2A" w:rsidRDefault="00E27D2A" w:rsidP="006D7851">
      <w:pPr>
        <w:pStyle w:val="Nadpis2"/>
      </w:pPr>
      <w:bookmarkStart w:id="49" w:name="_Toc456948933"/>
      <w:r>
        <w:t>Termín a místo plnění</w:t>
      </w:r>
      <w:bookmarkEnd w:id="49"/>
    </w:p>
    <w:p w:rsidR="00E27D2A" w:rsidRDefault="00E27D2A" w:rsidP="00E27D2A">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Technické inspekci České republiky“ je dán hlavním harmonogramem plnění, který odpovídá službám poskytovaných Dodavatelem v rámci plnění a zahrnuje etapy uvedené v následující tabulce.</w:t>
      </w:r>
    </w:p>
    <w:p w:rsidR="00E27D2A" w:rsidRDefault="00E27D2A" w:rsidP="00E27D2A">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E27D2A"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5B6191" w:rsidRDefault="00E27D2A" w:rsidP="003A7F8C">
            <w:pPr>
              <w:rPr>
                <w:b/>
              </w:rPr>
            </w:pP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7</w:t>
            </w:r>
          </w:p>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Default="00E27D2A"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anonymizovaného vzorku dat</w:t>
            </w:r>
          </w:p>
          <w:p w:rsidR="00E27D2A" w:rsidRPr="00F94EEF" w:rsidRDefault="00E27D2A"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lastRenderedPageBreak/>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r>
      <w:tr w:rsidR="00E27D2A"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F94EEF" w:rsidRDefault="00E27D2A" w:rsidP="003A7F8C">
            <w:pPr>
              <w:jc w:val="center"/>
              <w:rPr>
                <w:sz w:val="18"/>
              </w:rP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3</w:t>
            </w:r>
          </w:p>
        </w:tc>
      </w:tr>
    </w:tbl>
    <w:p w:rsidR="00E27D2A" w:rsidRDefault="00E27D2A" w:rsidP="00E27D2A">
      <w:pPr>
        <w:ind w:left="454"/>
      </w:pPr>
    </w:p>
    <w:p w:rsidR="00E27D2A" w:rsidRDefault="00E27D2A" w:rsidP="00E27D2A">
      <w:pPr>
        <w:ind w:left="454"/>
      </w:pPr>
      <w:r>
        <w:t>Místem plnění „</w:t>
      </w:r>
      <w:r w:rsidRPr="001422BE">
        <w:t xml:space="preserve">Nasazení resortního elektronického systému </w:t>
      </w:r>
      <w:r>
        <w:t xml:space="preserve">spisové služby </w:t>
      </w:r>
      <w:r w:rsidRPr="001422BE">
        <w:t xml:space="preserve">na </w:t>
      </w:r>
      <w:r>
        <w:t>Technické inspekci České republiky“ je primárně sídlo TIČR.</w:t>
      </w:r>
    </w:p>
    <w:p w:rsidR="00E27D2A" w:rsidRDefault="00860495" w:rsidP="006D7851">
      <w:pPr>
        <w:pStyle w:val="Nadpis2"/>
      </w:pPr>
      <w:bookmarkStart w:id="50" w:name="_Toc456948934"/>
      <w:r>
        <w:t>Platební podmínky</w:t>
      </w:r>
      <w:bookmarkEnd w:id="50"/>
    </w:p>
    <w:p w:rsidR="00E27D2A" w:rsidRDefault="00E27D2A" w:rsidP="00E27D2A">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Technické inspekci České republiky“ je cenou jednotkovou za dílo zahrnující cenu případných specifických rozšíření RESSS pro TIČR (včetně užívacích práv) a požadované související služby.</w:t>
      </w:r>
    </w:p>
    <w:p w:rsidR="00E27D2A" w:rsidRDefault="00E27D2A" w:rsidP="00E27D2A">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Technické inspekci České republiky“ jsou vázány na dílčí akceptace plnění podle následující tabulky:</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27D2A" w:rsidRPr="00BA537D" w:rsidTr="003A7F8C">
        <w:tc>
          <w:tcPr>
            <w:tcW w:w="1696" w:type="dxa"/>
          </w:tcPr>
          <w:p w:rsidR="00E27D2A" w:rsidRPr="00BA537D" w:rsidRDefault="00E27D2A" w:rsidP="003A7F8C">
            <w:pPr>
              <w:pStyle w:val="Small"/>
              <w:rPr>
                <w:b/>
              </w:rPr>
            </w:pPr>
            <w:r w:rsidRPr="00BA537D">
              <w:rPr>
                <w:b/>
              </w:rPr>
              <w:t>Platební milník</w:t>
            </w:r>
          </w:p>
        </w:tc>
        <w:tc>
          <w:tcPr>
            <w:tcW w:w="3969" w:type="dxa"/>
          </w:tcPr>
          <w:p w:rsidR="00E27D2A" w:rsidRPr="00BA537D" w:rsidRDefault="00E27D2A" w:rsidP="003A7F8C">
            <w:pPr>
              <w:pStyle w:val="Small"/>
              <w:rPr>
                <w:b/>
              </w:rPr>
            </w:pPr>
            <w:r w:rsidRPr="00BA537D">
              <w:rPr>
                <w:b/>
              </w:rPr>
              <w:t>Dílčí akceptace plnění</w:t>
            </w:r>
          </w:p>
        </w:tc>
        <w:tc>
          <w:tcPr>
            <w:tcW w:w="2830" w:type="dxa"/>
          </w:tcPr>
          <w:p w:rsidR="00E27D2A" w:rsidRPr="00BA537D" w:rsidRDefault="00E27D2A" w:rsidP="003A7F8C">
            <w:pPr>
              <w:pStyle w:val="Small"/>
              <w:rPr>
                <w:b/>
              </w:rPr>
            </w:pPr>
            <w:r w:rsidRPr="00BA537D">
              <w:rPr>
                <w:b/>
              </w:rPr>
              <w:t>Výše platby (fakturace)</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1</w:t>
            </w:r>
          </w:p>
        </w:tc>
        <w:tc>
          <w:tcPr>
            <w:tcW w:w="3969" w:type="dxa"/>
          </w:tcPr>
          <w:p w:rsidR="00E27D2A" w:rsidRPr="00BA537D" w:rsidRDefault="00E27D2A" w:rsidP="003A7F8C">
            <w:pPr>
              <w:pStyle w:val="Small"/>
            </w:pPr>
            <w:r w:rsidRPr="00BA537D">
              <w:t>Akceptace analýzy</w:t>
            </w:r>
          </w:p>
        </w:tc>
        <w:tc>
          <w:tcPr>
            <w:tcW w:w="2830" w:type="dxa"/>
          </w:tcPr>
          <w:p w:rsidR="00E27D2A" w:rsidRPr="00BA537D" w:rsidRDefault="00E27D2A" w:rsidP="003A7F8C">
            <w:pPr>
              <w:pStyle w:val="Small"/>
            </w:pPr>
            <w:r w:rsidRPr="00BA537D">
              <w:t>20%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2</w:t>
            </w:r>
          </w:p>
        </w:tc>
        <w:tc>
          <w:tcPr>
            <w:tcW w:w="3969" w:type="dxa"/>
          </w:tcPr>
          <w:p w:rsidR="00E27D2A" w:rsidRPr="00BA537D" w:rsidRDefault="00E27D2A" w:rsidP="003A7F8C">
            <w:pPr>
              <w:pStyle w:val="Small"/>
            </w:pPr>
            <w:r w:rsidRPr="00BA537D">
              <w:t>Akceptace nasazení a migrací</w:t>
            </w:r>
          </w:p>
        </w:tc>
        <w:tc>
          <w:tcPr>
            <w:tcW w:w="2830" w:type="dxa"/>
          </w:tcPr>
          <w:p w:rsidR="00E27D2A" w:rsidRPr="00BA537D" w:rsidRDefault="00E27D2A" w:rsidP="003A7F8C">
            <w:pPr>
              <w:pStyle w:val="Small"/>
            </w:pPr>
            <w:r w:rsidRPr="00BA537D">
              <w:t>50%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3</w:t>
            </w:r>
          </w:p>
        </w:tc>
        <w:tc>
          <w:tcPr>
            <w:tcW w:w="3969" w:type="dxa"/>
          </w:tcPr>
          <w:p w:rsidR="00E27D2A" w:rsidRPr="00BA537D" w:rsidRDefault="00E27D2A" w:rsidP="003A7F8C">
            <w:pPr>
              <w:pStyle w:val="Small"/>
            </w:pPr>
            <w:r w:rsidRPr="00BA537D">
              <w:t>Akceptace školení</w:t>
            </w:r>
          </w:p>
        </w:tc>
        <w:tc>
          <w:tcPr>
            <w:tcW w:w="2830" w:type="dxa"/>
          </w:tcPr>
          <w:p w:rsidR="00E27D2A" w:rsidRPr="00BA537D" w:rsidRDefault="00E27D2A" w:rsidP="003A7F8C">
            <w:pPr>
              <w:pStyle w:val="Small"/>
            </w:pPr>
            <w:r w:rsidRPr="00BA537D">
              <w:t>30% z celkové ceny</w:t>
            </w:r>
          </w:p>
        </w:tc>
      </w:tr>
    </w:tbl>
    <w:p w:rsidR="00E27D2A" w:rsidRDefault="00E27D2A" w:rsidP="00E27D2A"/>
    <w:p w:rsidR="00E27D2A" w:rsidRDefault="00E27D2A" w:rsidP="006D7851">
      <w:pPr>
        <w:pStyle w:val="Nadpis2"/>
      </w:pPr>
      <w:bookmarkStart w:id="51" w:name="_Toc456948935"/>
      <w:r>
        <w:t>Předání, převzetí a akceptace plnění</w:t>
      </w:r>
      <w:bookmarkEnd w:id="51"/>
    </w:p>
    <w:p w:rsidR="00E27D2A" w:rsidRDefault="00E27D2A" w:rsidP="00E27D2A">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Technické inspekci České republiky“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E27D2A" w:rsidRDefault="00E27D2A" w:rsidP="00E27D2A">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Technické inspekci České republiky“ jsou tyto:</w:t>
      </w:r>
    </w:p>
    <w:p w:rsidR="00E27D2A" w:rsidRDefault="00E27D2A" w:rsidP="00E27D2A">
      <w:pPr>
        <w:numPr>
          <w:ilvl w:val="2"/>
          <w:numId w:val="2"/>
        </w:numPr>
        <w:spacing w:after="0" w:line="276" w:lineRule="auto"/>
        <w:jc w:val="both"/>
      </w:pPr>
      <w:r>
        <w:t>Akceptace analýzy.</w:t>
      </w:r>
    </w:p>
    <w:p w:rsidR="00E27D2A" w:rsidRDefault="00E27D2A" w:rsidP="00E27D2A">
      <w:pPr>
        <w:numPr>
          <w:ilvl w:val="2"/>
          <w:numId w:val="2"/>
        </w:numPr>
        <w:spacing w:after="0" w:line="276" w:lineRule="auto"/>
        <w:jc w:val="both"/>
      </w:pPr>
      <w:r>
        <w:t>Akceptace nasazení a migrací.</w:t>
      </w:r>
    </w:p>
    <w:p w:rsidR="00E27D2A" w:rsidRDefault="00E27D2A" w:rsidP="00E27D2A">
      <w:pPr>
        <w:numPr>
          <w:ilvl w:val="2"/>
          <w:numId w:val="2"/>
        </w:numPr>
        <w:spacing w:after="0" w:line="276" w:lineRule="auto"/>
        <w:jc w:val="both"/>
      </w:pPr>
      <w:r>
        <w:t>Akceptace školení.</w:t>
      </w:r>
    </w:p>
    <w:p w:rsidR="00E27D2A" w:rsidRDefault="00E27D2A" w:rsidP="00E27D2A">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rPr>
                <w:b/>
              </w:rPr>
            </w:pPr>
            <w:r w:rsidRPr="00BA537D">
              <w:rPr>
                <w:b/>
              </w:rPr>
              <w:t>Výstup</w:t>
            </w:r>
          </w:p>
        </w:tc>
        <w:tc>
          <w:tcPr>
            <w:tcW w:w="3833" w:type="dxa"/>
          </w:tcPr>
          <w:p w:rsidR="00E27D2A" w:rsidRPr="00BA537D" w:rsidRDefault="00E27D2A" w:rsidP="003A7F8C">
            <w:pPr>
              <w:pStyle w:val="Small"/>
              <w:rPr>
                <w:b/>
              </w:rPr>
            </w:pPr>
            <w:r w:rsidRPr="00BA537D">
              <w:rPr>
                <w:b/>
              </w:rPr>
              <w:t>Etapa zpracování výstupu</w:t>
            </w:r>
          </w:p>
        </w:tc>
        <w:tc>
          <w:tcPr>
            <w:tcW w:w="2824" w:type="dxa"/>
          </w:tcPr>
          <w:p w:rsidR="00E27D2A" w:rsidRPr="00BA537D" w:rsidRDefault="00E27D2A" w:rsidP="003A7F8C">
            <w:pPr>
              <w:pStyle w:val="Small"/>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pPr>
            <w:r w:rsidRPr="00BA537D">
              <w:t>Analytický model</w:t>
            </w:r>
          </w:p>
        </w:tc>
        <w:tc>
          <w:tcPr>
            <w:tcW w:w="3833" w:type="dxa"/>
          </w:tcPr>
          <w:p w:rsidR="00E27D2A" w:rsidRPr="00BA537D" w:rsidRDefault="00E27D2A" w:rsidP="003A7F8C">
            <w:pPr>
              <w:pStyle w:val="Small"/>
            </w:pPr>
            <w:r w:rsidRPr="00BA537D">
              <w:t>Provedení detailní analýzy</w:t>
            </w:r>
          </w:p>
        </w:tc>
        <w:tc>
          <w:tcPr>
            <w:tcW w:w="2824" w:type="dxa"/>
          </w:tcPr>
          <w:p w:rsidR="00E27D2A" w:rsidRPr="00BA537D" w:rsidRDefault="00E27D2A" w:rsidP="003A7F8C">
            <w:pPr>
              <w:pStyle w:val="Small"/>
            </w:pPr>
            <w:r w:rsidRPr="00BA537D">
              <w:t>Akceptace dokumentu</w:t>
            </w:r>
          </w:p>
        </w:tc>
      </w:tr>
    </w:tbl>
    <w:p w:rsidR="00E27D2A" w:rsidRDefault="00E27D2A" w:rsidP="00E27D2A">
      <w:pPr>
        <w:ind w:left="567"/>
      </w:pPr>
    </w:p>
    <w:p w:rsidR="00E27D2A" w:rsidRDefault="00E27D2A" w:rsidP="00E27D2A">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w:t>
      </w:r>
      <w:r>
        <w:lastRenderedPageBreak/>
        <w:t xml:space="preserve">testovacího plánu a scénářů“. „Akceptace nasazení a migrací“ je provedena ke konci etapy „Provedení migrace dat“.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jc w:val="left"/>
              <w:rPr>
                <w:b/>
              </w:rPr>
            </w:pPr>
            <w:r w:rsidRPr="00BA537D">
              <w:rPr>
                <w:b/>
              </w:rPr>
              <w:t>Výstup</w:t>
            </w:r>
          </w:p>
        </w:tc>
        <w:tc>
          <w:tcPr>
            <w:tcW w:w="3833" w:type="dxa"/>
          </w:tcPr>
          <w:p w:rsidR="00E27D2A" w:rsidRPr="00BA537D" w:rsidRDefault="00E27D2A" w:rsidP="003A7F8C">
            <w:pPr>
              <w:pStyle w:val="Small"/>
              <w:jc w:val="left"/>
              <w:rPr>
                <w:b/>
              </w:rPr>
            </w:pPr>
            <w:r w:rsidRPr="00BA537D">
              <w:rPr>
                <w:b/>
              </w:rPr>
              <w:t>Etapa zpracování výstupu</w:t>
            </w:r>
          </w:p>
        </w:tc>
        <w:tc>
          <w:tcPr>
            <w:tcW w:w="2824" w:type="dxa"/>
          </w:tcPr>
          <w:p w:rsidR="00E27D2A" w:rsidRPr="00BA537D" w:rsidRDefault="00E27D2A" w:rsidP="003A7F8C">
            <w:pPr>
              <w:pStyle w:val="Small"/>
              <w:jc w:val="left"/>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jc w:val="left"/>
            </w:pPr>
            <w:r w:rsidRPr="00BA537D">
              <w:t>Model návrhu</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Plán testů</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Testovací scénáře</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Instalační média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Užívací práva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Zdrojové kódy</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Dokumentace</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Produkční instance RESSS</w:t>
            </w:r>
          </w:p>
        </w:tc>
        <w:tc>
          <w:tcPr>
            <w:tcW w:w="3833" w:type="dxa"/>
          </w:tcPr>
          <w:p w:rsidR="00E27D2A" w:rsidRPr="00BA537D" w:rsidRDefault="00E27D2A" w:rsidP="003A7F8C">
            <w:pPr>
              <w:pStyle w:val="Small"/>
              <w:jc w:val="left"/>
            </w:pPr>
            <w:r w:rsidRPr="00BA537D">
              <w:t>Nasazení produkční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Testovací instance RESSS</w:t>
            </w:r>
          </w:p>
        </w:tc>
        <w:tc>
          <w:tcPr>
            <w:tcW w:w="3833" w:type="dxa"/>
          </w:tcPr>
          <w:p w:rsidR="00E27D2A" w:rsidRPr="00BA537D" w:rsidRDefault="00E27D2A" w:rsidP="003A7F8C">
            <w:pPr>
              <w:pStyle w:val="Small"/>
              <w:jc w:val="left"/>
            </w:pPr>
            <w:r w:rsidRPr="00BA537D">
              <w:t>Nasazení testovací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Školicí instance RESSS</w:t>
            </w:r>
          </w:p>
        </w:tc>
        <w:tc>
          <w:tcPr>
            <w:tcW w:w="3833" w:type="dxa"/>
          </w:tcPr>
          <w:p w:rsidR="00E27D2A" w:rsidRPr="00BA537D" w:rsidRDefault="00E27D2A" w:rsidP="003A7F8C">
            <w:pPr>
              <w:pStyle w:val="Small"/>
              <w:jc w:val="left"/>
            </w:pPr>
            <w:r w:rsidRPr="00BA537D">
              <w:t>Nasazení školící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Přenesená data do produkční instance RESSS</w:t>
            </w:r>
          </w:p>
        </w:tc>
        <w:tc>
          <w:tcPr>
            <w:tcW w:w="3833" w:type="dxa"/>
          </w:tcPr>
          <w:p w:rsidR="00E27D2A" w:rsidRPr="00BA537D" w:rsidRDefault="00E27D2A" w:rsidP="003A7F8C">
            <w:pPr>
              <w:pStyle w:val="Small"/>
              <w:jc w:val="left"/>
            </w:pPr>
            <w:r w:rsidRPr="00BA537D">
              <w:t>Provedení migrace dat</w:t>
            </w:r>
          </w:p>
        </w:tc>
        <w:tc>
          <w:tcPr>
            <w:tcW w:w="2824" w:type="dxa"/>
          </w:tcPr>
          <w:p w:rsidR="00E27D2A" w:rsidRPr="00BA537D" w:rsidRDefault="00E27D2A" w:rsidP="003A7F8C">
            <w:pPr>
              <w:pStyle w:val="Small"/>
              <w:jc w:val="left"/>
            </w:pPr>
            <w:r w:rsidRPr="00BA537D">
              <w:t>Akceptace jednorázové služby</w:t>
            </w:r>
          </w:p>
        </w:tc>
      </w:tr>
      <w:tr w:rsidR="00E27D2A" w:rsidRPr="00BA537D" w:rsidTr="003A7F8C">
        <w:tc>
          <w:tcPr>
            <w:tcW w:w="1838" w:type="dxa"/>
          </w:tcPr>
          <w:p w:rsidR="00E27D2A" w:rsidRPr="00BA537D" w:rsidRDefault="00E27D2A" w:rsidP="003A7F8C">
            <w:pPr>
              <w:pStyle w:val="Small"/>
              <w:jc w:val="left"/>
            </w:pPr>
            <w:r w:rsidRPr="00BA537D">
              <w:t>Přenesená data do testovací a školicí instance RESSS</w:t>
            </w:r>
          </w:p>
        </w:tc>
        <w:tc>
          <w:tcPr>
            <w:tcW w:w="3833" w:type="dxa"/>
          </w:tcPr>
          <w:p w:rsidR="00E27D2A" w:rsidRPr="00BA537D" w:rsidRDefault="00E27D2A" w:rsidP="003A7F8C">
            <w:pPr>
              <w:pStyle w:val="Small"/>
              <w:jc w:val="left"/>
            </w:pPr>
            <w:r w:rsidRPr="00BA537D">
              <w:t>Provedení anonymizovaného vzorku dat</w:t>
            </w:r>
          </w:p>
        </w:tc>
        <w:tc>
          <w:tcPr>
            <w:tcW w:w="2824" w:type="dxa"/>
          </w:tcPr>
          <w:p w:rsidR="00E27D2A" w:rsidRPr="00BA537D" w:rsidRDefault="00E27D2A" w:rsidP="003A7F8C">
            <w:pPr>
              <w:pStyle w:val="Small"/>
              <w:jc w:val="left"/>
            </w:pPr>
            <w:r w:rsidRPr="00BA537D">
              <w:t>Akceptace jednorázové služby</w:t>
            </w:r>
          </w:p>
        </w:tc>
      </w:tr>
    </w:tbl>
    <w:p w:rsidR="00E27D2A" w:rsidRPr="007602A3" w:rsidRDefault="00E27D2A" w:rsidP="00E27D2A"/>
    <w:p w:rsidR="00E27D2A" w:rsidRDefault="00E27D2A" w:rsidP="00E27D2A">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rPr>
          <w:tblHeader/>
        </w:trPr>
        <w:tc>
          <w:tcPr>
            <w:tcW w:w="1838" w:type="dxa"/>
          </w:tcPr>
          <w:p w:rsidR="00E27D2A" w:rsidRPr="00BA537D" w:rsidRDefault="00E27D2A" w:rsidP="003A7F8C">
            <w:pPr>
              <w:rPr>
                <w:b/>
                <w:sz w:val="18"/>
              </w:rPr>
            </w:pPr>
            <w:r w:rsidRPr="00BA537D">
              <w:rPr>
                <w:b/>
                <w:sz w:val="18"/>
              </w:rPr>
              <w:t>Výstup</w:t>
            </w:r>
          </w:p>
        </w:tc>
        <w:tc>
          <w:tcPr>
            <w:tcW w:w="3833" w:type="dxa"/>
          </w:tcPr>
          <w:p w:rsidR="00E27D2A" w:rsidRPr="00BA537D" w:rsidRDefault="00E27D2A" w:rsidP="003A7F8C">
            <w:pPr>
              <w:rPr>
                <w:b/>
                <w:sz w:val="18"/>
              </w:rPr>
            </w:pPr>
            <w:r w:rsidRPr="00BA537D">
              <w:rPr>
                <w:b/>
                <w:sz w:val="18"/>
              </w:rPr>
              <w:t>Etapa zpracování výstupu</w:t>
            </w:r>
          </w:p>
        </w:tc>
        <w:tc>
          <w:tcPr>
            <w:tcW w:w="2824" w:type="dxa"/>
          </w:tcPr>
          <w:p w:rsidR="00E27D2A" w:rsidRPr="00BA537D" w:rsidRDefault="00E27D2A" w:rsidP="003A7F8C">
            <w:pPr>
              <w:rPr>
                <w:b/>
                <w:sz w:val="18"/>
              </w:rPr>
            </w:pPr>
            <w:r w:rsidRPr="00BA537D">
              <w:rPr>
                <w:b/>
                <w:sz w:val="18"/>
              </w:rPr>
              <w:t>Typ předání / akceptace</w:t>
            </w:r>
          </w:p>
        </w:tc>
      </w:tr>
      <w:tr w:rsidR="00E27D2A" w:rsidRPr="00BA537D" w:rsidTr="003A7F8C">
        <w:tc>
          <w:tcPr>
            <w:tcW w:w="1838" w:type="dxa"/>
          </w:tcPr>
          <w:p w:rsidR="00E27D2A" w:rsidRPr="00BA537D" w:rsidRDefault="00E27D2A" w:rsidP="003A7F8C">
            <w:pPr>
              <w:rPr>
                <w:sz w:val="18"/>
              </w:rPr>
            </w:pPr>
            <w:r w:rsidRPr="00BA537D">
              <w:rPr>
                <w:sz w:val="18"/>
              </w:rPr>
              <w:t>Školicí materiály</w:t>
            </w:r>
          </w:p>
        </w:tc>
        <w:tc>
          <w:tcPr>
            <w:tcW w:w="3833" w:type="dxa"/>
          </w:tcPr>
          <w:p w:rsidR="00E27D2A" w:rsidRPr="00BA537D" w:rsidRDefault="00E27D2A" w:rsidP="003A7F8C">
            <w:pPr>
              <w:rPr>
                <w:sz w:val="18"/>
              </w:rPr>
            </w:pPr>
            <w:r w:rsidRPr="00BA537D">
              <w:rPr>
                <w:sz w:val="18"/>
              </w:rPr>
              <w:t>Návrh a implementace specifických rozšíření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Plán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Provedení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jednorázové služby</w:t>
            </w:r>
          </w:p>
        </w:tc>
      </w:tr>
    </w:tbl>
    <w:p w:rsidR="00E27D2A" w:rsidRDefault="00E27D2A" w:rsidP="00E27D2A">
      <w:pPr>
        <w:ind w:left="567"/>
      </w:pPr>
    </w:p>
    <w:p w:rsidR="00E27D2A" w:rsidRPr="00122386" w:rsidRDefault="00E27D2A" w:rsidP="00E27D2A"/>
    <w:p w:rsidR="00C968CB" w:rsidRPr="00EE1EA3" w:rsidRDefault="00C968CB" w:rsidP="00C968CB">
      <w:pPr>
        <w:pStyle w:val="Nadpis1"/>
      </w:pPr>
      <w:bookmarkStart w:id="52" w:name="_Toc456948936"/>
      <w:r w:rsidRPr="00794C2C">
        <w:t>Nasazení resortního elektr</w:t>
      </w:r>
      <w:r>
        <w:t xml:space="preserve">onického systému spisové služby </w:t>
      </w:r>
      <w:r w:rsidRPr="00794C2C">
        <w:t xml:space="preserve">na </w:t>
      </w:r>
      <w:r>
        <w:t>Úřadu pro mezinárodněprávní ochranu dětí</w:t>
      </w:r>
      <w:bookmarkEnd w:id="52"/>
    </w:p>
    <w:p w:rsidR="00C968CB" w:rsidRPr="00EE1EA3" w:rsidRDefault="00C968CB" w:rsidP="00C968CB">
      <w:pPr>
        <w:pStyle w:val="Nadpis2"/>
      </w:pPr>
      <w:bookmarkStart w:id="53" w:name="_Toc456948937"/>
      <w:r>
        <w:t>Předmět a podmínky plnění</w:t>
      </w:r>
      <w:bookmarkEnd w:id="53"/>
    </w:p>
    <w:p w:rsidR="00C968CB" w:rsidRDefault="00C968CB">
      <w:pPr>
        <w:numPr>
          <w:ilvl w:val="1"/>
          <w:numId w:val="19"/>
        </w:numPr>
        <w:spacing w:after="0" w:line="276" w:lineRule="auto"/>
        <w:jc w:val="both"/>
        <w:pPrChange w:id="54" w:author="." w:date="2016-09-29T17:08:00Z">
          <w:pPr>
            <w:numPr>
              <w:ilvl w:val="1"/>
              <w:numId w:val="3"/>
            </w:numPr>
            <w:spacing w:after="0" w:line="276" w:lineRule="auto"/>
            <w:ind w:left="454" w:hanging="454"/>
            <w:jc w:val="both"/>
          </w:pPr>
        </w:pPrChange>
      </w:pPr>
      <w:r w:rsidRPr="001422BE">
        <w:t xml:space="preserve">Předmětem plnění „Nasazení resortního elektronického systému spisové služby (dále jen RESSS) na </w:t>
      </w:r>
      <w:r>
        <w:t>Úřadu pro mezinárodněprávní ochranu dětí</w:t>
      </w:r>
      <w:r w:rsidRPr="001422BE">
        <w:t>“ je poskytnutí služeb za účelem nasazení RESSS pro produkč</w:t>
      </w:r>
      <w:r>
        <w:t>ní využití, testování a školení a případná dodávka specifických rozšíření RESSS pro potřeby ÚMPOD.</w:t>
      </w:r>
    </w:p>
    <w:p w:rsidR="00C968CB" w:rsidRDefault="00C968CB">
      <w:pPr>
        <w:numPr>
          <w:ilvl w:val="1"/>
          <w:numId w:val="19"/>
        </w:numPr>
        <w:spacing w:after="0" w:line="276" w:lineRule="auto"/>
        <w:jc w:val="both"/>
        <w:pPrChange w:id="55" w:author="." w:date="2016-09-29T17:08:00Z">
          <w:pPr>
            <w:numPr>
              <w:ilvl w:val="1"/>
              <w:numId w:val="2"/>
            </w:numPr>
            <w:spacing w:after="0" w:line="276" w:lineRule="auto"/>
            <w:ind w:left="454" w:hanging="454"/>
            <w:jc w:val="both"/>
          </w:pPr>
        </w:pPrChange>
      </w:pPr>
      <w:r>
        <w:lastRenderedPageBreak/>
        <w:t xml:space="preserve">Plnění bude splňovat požadavky na něj kladené, které jsou uvedeny v Příloze číslo 1 Rámcové smlouvy </w:t>
      </w:r>
      <w:r w:rsidRPr="0090410B">
        <w:t>Závazné funkční a technické požadavky zadavatele</w:t>
      </w:r>
      <w:r>
        <w:t>.</w:t>
      </w:r>
    </w:p>
    <w:p w:rsidR="00C968CB" w:rsidRDefault="00C968CB">
      <w:pPr>
        <w:numPr>
          <w:ilvl w:val="1"/>
          <w:numId w:val="19"/>
        </w:numPr>
        <w:spacing w:after="0" w:line="276" w:lineRule="auto"/>
        <w:jc w:val="both"/>
        <w:pPrChange w:id="56" w:author="." w:date="2016-09-29T17:08:00Z">
          <w:pPr>
            <w:numPr>
              <w:ilvl w:val="1"/>
              <w:numId w:val="2"/>
            </w:numPr>
            <w:spacing w:after="0" w:line="276" w:lineRule="auto"/>
            <w:ind w:left="454" w:hanging="454"/>
            <w:jc w:val="both"/>
          </w:pPr>
        </w:pPrChange>
      </w:pPr>
      <w:r>
        <w:t>V rámci nasazení RESSS pro potřeby ÚMPOD budou Dodavatelem poskytnuty následující související služby:</w:t>
      </w:r>
    </w:p>
    <w:p w:rsidR="00C968CB" w:rsidRDefault="00C968CB">
      <w:pPr>
        <w:numPr>
          <w:ilvl w:val="2"/>
          <w:numId w:val="19"/>
        </w:numPr>
        <w:spacing w:after="0" w:line="276" w:lineRule="auto"/>
        <w:jc w:val="both"/>
        <w:pPrChange w:id="57" w:author="." w:date="2016-09-29T17:08:00Z">
          <w:pPr>
            <w:numPr>
              <w:ilvl w:val="2"/>
              <w:numId w:val="2"/>
            </w:numPr>
            <w:spacing w:after="0" w:line="276" w:lineRule="auto"/>
            <w:ind w:left="1021" w:hanging="567"/>
            <w:jc w:val="both"/>
          </w:pPr>
        </w:pPrChange>
      </w:pPr>
      <w:r>
        <w:t>„Provedení detailní analýzy“ požadavků kladených na nasazení RESSS v prostředí ÚMPOD a zpracování cílového modelu nasazení RESSS.</w:t>
      </w:r>
    </w:p>
    <w:p w:rsidR="00C968CB" w:rsidRDefault="00C968CB">
      <w:pPr>
        <w:numPr>
          <w:ilvl w:val="2"/>
          <w:numId w:val="19"/>
        </w:numPr>
        <w:spacing w:after="0" w:line="276" w:lineRule="auto"/>
        <w:jc w:val="both"/>
        <w:pPrChange w:id="58" w:author="." w:date="2016-09-29T17:08:00Z">
          <w:pPr>
            <w:numPr>
              <w:ilvl w:val="2"/>
              <w:numId w:val="2"/>
            </w:numPr>
            <w:spacing w:after="0" w:line="276" w:lineRule="auto"/>
            <w:ind w:left="1021" w:hanging="567"/>
            <w:jc w:val="both"/>
          </w:pPr>
        </w:pPrChange>
      </w:pPr>
      <w:r>
        <w:t>Případný „Návrh a implementace specifických rozšíření“ v souladu s detailními požadavky a modelem nasazení RESSS zpracovaných v rámci detailní analýzy.</w:t>
      </w:r>
    </w:p>
    <w:p w:rsidR="00C968CB" w:rsidRDefault="00C968CB">
      <w:pPr>
        <w:numPr>
          <w:ilvl w:val="2"/>
          <w:numId w:val="19"/>
        </w:numPr>
        <w:spacing w:after="0" w:line="276" w:lineRule="auto"/>
        <w:jc w:val="both"/>
        <w:pPrChange w:id="59" w:author="." w:date="2016-09-29T17:08:00Z">
          <w:pPr>
            <w:numPr>
              <w:ilvl w:val="2"/>
              <w:numId w:val="2"/>
            </w:numPr>
            <w:spacing w:after="0" w:line="276" w:lineRule="auto"/>
            <w:ind w:left="1021" w:hanging="567"/>
            <w:jc w:val="both"/>
          </w:pPr>
        </w:pPrChange>
      </w:pPr>
      <w:r>
        <w:t>„Nasazení produkční instance RESSS“ včetně případných specifických rozšíření do testovacího prostředí ÚMPOD a jeho zprovoznění pro účely produkčního využití.</w:t>
      </w:r>
    </w:p>
    <w:p w:rsidR="00C968CB" w:rsidRDefault="00C968CB">
      <w:pPr>
        <w:numPr>
          <w:ilvl w:val="2"/>
          <w:numId w:val="19"/>
        </w:numPr>
        <w:spacing w:after="0" w:line="276" w:lineRule="auto"/>
        <w:jc w:val="both"/>
        <w:pPrChange w:id="60" w:author="." w:date="2016-09-29T17:08:00Z">
          <w:pPr>
            <w:numPr>
              <w:ilvl w:val="2"/>
              <w:numId w:val="2"/>
            </w:numPr>
            <w:spacing w:after="0" w:line="276" w:lineRule="auto"/>
            <w:ind w:left="1021" w:hanging="567"/>
            <w:jc w:val="both"/>
          </w:pPr>
        </w:pPrChange>
      </w:pPr>
      <w:r>
        <w:t>„Nasazení testovací a školící instance RESSS“ včetně případných specifických rozšíření do testovacího prostředí ÚMPOD a jeho zprovoznění pro účely testování a školení.</w:t>
      </w:r>
    </w:p>
    <w:p w:rsidR="00C968CB" w:rsidRDefault="00C968CB">
      <w:pPr>
        <w:numPr>
          <w:ilvl w:val="2"/>
          <w:numId w:val="19"/>
        </w:numPr>
        <w:spacing w:after="0" w:line="276" w:lineRule="auto"/>
        <w:jc w:val="both"/>
        <w:pPrChange w:id="61" w:author="." w:date="2016-09-29T17:08:00Z">
          <w:pPr>
            <w:numPr>
              <w:ilvl w:val="2"/>
              <w:numId w:val="2"/>
            </w:numPr>
            <w:spacing w:after="0" w:line="276" w:lineRule="auto"/>
            <w:ind w:left="1021" w:hanging="567"/>
            <w:jc w:val="both"/>
          </w:pPr>
        </w:pPrChange>
      </w:pPr>
      <w:r>
        <w:t xml:space="preserve"> „Provedení migrace dat“ ze stávající implementace elektronického systému spisové služby na ÚMPOD do nasazeného RESSS určeného pro produkční využití.</w:t>
      </w:r>
    </w:p>
    <w:p w:rsidR="00C968CB" w:rsidRDefault="00C968CB">
      <w:pPr>
        <w:numPr>
          <w:ilvl w:val="2"/>
          <w:numId w:val="19"/>
        </w:numPr>
        <w:spacing w:after="0" w:line="276" w:lineRule="auto"/>
        <w:jc w:val="both"/>
        <w:pPrChange w:id="62" w:author="." w:date="2016-09-29T17:08:00Z">
          <w:pPr>
            <w:numPr>
              <w:ilvl w:val="2"/>
              <w:numId w:val="2"/>
            </w:numPr>
            <w:spacing w:after="0" w:line="276" w:lineRule="auto"/>
            <w:ind w:left="1021" w:hanging="567"/>
            <w:jc w:val="both"/>
          </w:pPr>
        </w:pPrChange>
      </w:pPr>
      <w:r>
        <w:t xml:space="preserve">„Provedení migrace anonymizovaného vzorku dat“ ze stávající implementace elektronického systému spisové služby na ÚMPOD do nasazeného RESSS pro potřeby testování a školení.  </w:t>
      </w:r>
    </w:p>
    <w:p w:rsidR="00C968CB" w:rsidRDefault="00C968CB">
      <w:pPr>
        <w:numPr>
          <w:ilvl w:val="2"/>
          <w:numId w:val="19"/>
        </w:numPr>
        <w:spacing w:after="0" w:line="276" w:lineRule="auto"/>
        <w:jc w:val="both"/>
        <w:pPrChange w:id="63" w:author="." w:date="2016-09-29T17:08:00Z">
          <w:pPr>
            <w:numPr>
              <w:ilvl w:val="2"/>
              <w:numId w:val="2"/>
            </w:numPr>
            <w:spacing w:after="0" w:line="276" w:lineRule="auto"/>
            <w:ind w:left="1021" w:hanging="567"/>
            <w:jc w:val="both"/>
          </w:pPr>
        </w:pPrChange>
      </w:pPr>
      <w:r>
        <w:t>„Příprava testovacího plánu a scénářů“ za účelem ověření činnosti nasazeného RESSS.</w:t>
      </w:r>
    </w:p>
    <w:p w:rsidR="00C968CB" w:rsidRDefault="00C968CB">
      <w:pPr>
        <w:numPr>
          <w:ilvl w:val="2"/>
          <w:numId w:val="19"/>
        </w:numPr>
        <w:spacing w:after="0" w:line="276" w:lineRule="auto"/>
        <w:jc w:val="both"/>
        <w:pPrChange w:id="64" w:author="." w:date="2016-09-29T17:08:00Z">
          <w:pPr>
            <w:numPr>
              <w:ilvl w:val="2"/>
              <w:numId w:val="2"/>
            </w:numPr>
            <w:spacing w:after="0" w:line="276" w:lineRule="auto"/>
            <w:ind w:left="1021" w:hanging="567"/>
            <w:jc w:val="both"/>
          </w:pPr>
        </w:pPrChange>
      </w:pPr>
      <w:r>
        <w:t>„Poskytnutí součinnosti pro testování“ za účelem ověření funkčnosti, výkonnosti, stability a bezpečnosti nasazeného RESSS.</w:t>
      </w:r>
    </w:p>
    <w:p w:rsidR="00C968CB" w:rsidRDefault="00C968CB">
      <w:pPr>
        <w:numPr>
          <w:ilvl w:val="2"/>
          <w:numId w:val="19"/>
        </w:numPr>
        <w:spacing w:after="0" w:line="276" w:lineRule="auto"/>
        <w:jc w:val="both"/>
        <w:pPrChange w:id="65" w:author="." w:date="2016-09-29T17:08:00Z">
          <w:pPr>
            <w:numPr>
              <w:ilvl w:val="2"/>
              <w:numId w:val="2"/>
            </w:numPr>
            <w:spacing w:after="0" w:line="276" w:lineRule="auto"/>
            <w:ind w:left="1021" w:hanging="567"/>
            <w:jc w:val="both"/>
          </w:pPr>
        </w:pPrChange>
      </w:pPr>
      <w:r>
        <w:t>„Příprava plánů školení a provedení školení“ uživatelů, metodiků a administrátorů Objednatele.</w:t>
      </w:r>
    </w:p>
    <w:p w:rsidR="00C968CB" w:rsidRDefault="00C968CB" w:rsidP="00E022A7">
      <w:pPr>
        <w:numPr>
          <w:ilvl w:val="1"/>
          <w:numId w:val="19"/>
        </w:numPr>
        <w:spacing w:after="0" w:line="276" w:lineRule="auto"/>
        <w:jc w:val="both"/>
      </w:pPr>
      <w:r>
        <w:t>V rámci služby „Provedení detailní analýzy“ provede Dodavatel detailní analýzu požadavků na nasazení RESSS v ÚMPOD</w:t>
      </w:r>
      <w:r w:rsidRPr="00F47509">
        <w:t xml:space="preserve"> </w:t>
      </w:r>
      <w:r>
        <w:t xml:space="preserve">kladených na řešení v bodě </w:t>
      </w:r>
      <w:r>
        <w:fldChar w:fldCharType="begin"/>
      </w:r>
      <w:r>
        <w:instrText xml:space="preserve"> REF _Ref447114937 \r \h </w:instrText>
      </w:r>
      <w:r>
        <w:fldChar w:fldCharType="separate"/>
      </w:r>
      <w:r w:rsidR="00E022A7">
        <w:t>1.2</w:t>
      </w:r>
      <w:r>
        <w:fldChar w:fldCharType="end"/>
      </w:r>
      <w:r>
        <w:t>. Detailní analýza bude provedena v součinnosti s metodickými a odbornými pracovníky ÚMPOD.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C968CB" w:rsidRDefault="00C968CB">
      <w:pPr>
        <w:numPr>
          <w:ilvl w:val="1"/>
          <w:numId w:val="19"/>
        </w:numPr>
        <w:spacing w:after="0" w:line="276" w:lineRule="auto"/>
        <w:jc w:val="both"/>
        <w:pPrChange w:id="66" w:author="." w:date="2016-09-29T17:08:00Z">
          <w:pPr>
            <w:numPr>
              <w:ilvl w:val="1"/>
              <w:numId w:val="2"/>
            </w:numPr>
            <w:spacing w:after="0" w:line="276" w:lineRule="auto"/>
            <w:ind w:left="454" w:hanging="454"/>
            <w:jc w:val="both"/>
          </w:pPr>
        </w:pPrChange>
      </w:pPr>
      <w:r>
        <w:t>V rámci služby „Návrh a implementace specifických rozšíření“ provede Dodavatel návrh případně zakázkově vyvíjených částí RESSS specifických pro nasazení RESSS pro potřeby ÚMPOD a jejich následnou implementaci tak, aby se staly integrální součástí RESSS nasazené na ÚMPOD.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C968CB" w:rsidRDefault="00C968CB">
      <w:pPr>
        <w:numPr>
          <w:ilvl w:val="1"/>
          <w:numId w:val="19"/>
        </w:numPr>
        <w:spacing w:after="0" w:line="276" w:lineRule="auto"/>
        <w:jc w:val="both"/>
        <w:pPrChange w:id="67" w:author="." w:date="2016-09-29T17:08:00Z">
          <w:pPr>
            <w:numPr>
              <w:ilvl w:val="1"/>
              <w:numId w:val="2"/>
            </w:numPr>
            <w:spacing w:after="0" w:line="276" w:lineRule="auto"/>
            <w:ind w:left="454" w:hanging="454"/>
            <w:jc w:val="both"/>
          </w:pPr>
        </w:pPrChange>
      </w:pPr>
      <w:r>
        <w:t>V rámci služby „Návrh a implementace specifických rozšíření“ Dodavatel implementuje (vyvine) softwarové dílo specifických rozšíření v souladu s detailními požadavky ÚMPOD a návrhem díla a připraví jeho instalační média.</w:t>
      </w:r>
    </w:p>
    <w:p w:rsidR="00C968CB" w:rsidRDefault="00C968CB">
      <w:pPr>
        <w:numPr>
          <w:ilvl w:val="1"/>
          <w:numId w:val="19"/>
        </w:numPr>
        <w:spacing w:after="0" w:line="276" w:lineRule="auto"/>
        <w:ind w:left="426" w:hanging="426"/>
        <w:jc w:val="both"/>
        <w:pPrChange w:id="68" w:author="." w:date="2016-09-29T17:08:00Z">
          <w:pPr>
            <w:numPr>
              <w:ilvl w:val="1"/>
              <w:numId w:val="2"/>
            </w:numPr>
            <w:spacing w:after="0" w:line="276" w:lineRule="auto"/>
            <w:ind w:left="426" w:hanging="426"/>
            <w:jc w:val="both"/>
          </w:pPr>
        </w:pPrChange>
      </w:pPr>
      <w:r>
        <w:lastRenderedPageBreak/>
        <w:t>V případě dodávky specifických rozšíření RESSS pro potřeby ÚMPOD bude dodávka softwarového díla specifických rozšíření zahrnovat:</w:t>
      </w:r>
    </w:p>
    <w:p w:rsidR="00C968CB" w:rsidRDefault="00C968CB">
      <w:pPr>
        <w:numPr>
          <w:ilvl w:val="2"/>
          <w:numId w:val="19"/>
        </w:numPr>
        <w:spacing w:after="0" w:line="276" w:lineRule="auto"/>
        <w:jc w:val="both"/>
        <w:pPrChange w:id="69" w:author="." w:date="2016-09-29T17:08:00Z">
          <w:pPr>
            <w:numPr>
              <w:ilvl w:val="2"/>
              <w:numId w:val="2"/>
            </w:numPr>
            <w:spacing w:after="0" w:line="276" w:lineRule="auto"/>
            <w:ind w:left="1021" w:hanging="567"/>
            <w:jc w:val="both"/>
          </w:pPr>
        </w:pPrChange>
      </w:pPr>
      <w:r>
        <w:t>Předání specifických rozšíření jako softwarového díla ve spustitelné podobě ve formě modulů, k začlenění do RESSS a to na dvou kopiích instalačních médií.</w:t>
      </w:r>
    </w:p>
    <w:p w:rsidR="00C968CB" w:rsidRDefault="00C968CB">
      <w:pPr>
        <w:numPr>
          <w:ilvl w:val="2"/>
          <w:numId w:val="19"/>
        </w:numPr>
        <w:spacing w:after="0" w:line="276" w:lineRule="auto"/>
        <w:jc w:val="both"/>
        <w:pPrChange w:id="70" w:author="." w:date="2016-09-29T17:08:00Z">
          <w:pPr>
            <w:numPr>
              <w:ilvl w:val="2"/>
              <w:numId w:val="2"/>
            </w:numPr>
            <w:spacing w:after="0" w:line="276" w:lineRule="auto"/>
            <w:ind w:left="1021" w:hanging="567"/>
            <w:jc w:val="both"/>
          </w:pPr>
        </w:pPrChange>
      </w:pPr>
      <w:r>
        <w:t>Předání užívacích práv – licencí k softwarovému dílu specifických rozšíření v souladu s Rámcovou smlouvou.</w:t>
      </w:r>
    </w:p>
    <w:p w:rsidR="00C968CB" w:rsidRDefault="00C968CB">
      <w:pPr>
        <w:numPr>
          <w:ilvl w:val="2"/>
          <w:numId w:val="19"/>
        </w:numPr>
        <w:spacing w:after="0" w:line="276" w:lineRule="auto"/>
        <w:jc w:val="both"/>
        <w:pPrChange w:id="71" w:author="." w:date="2016-09-29T17:08:00Z">
          <w:pPr>
            <w:numPr>
              <w:ilvl w:val="2"/>
              <w:numId w:val="2"/>
            </w:numPr>
            <w:spacing w:after="0" w:line="276" w:lineRule="auto"/>
            <w:ind w:left="1021" w:hanging="567"/>
            <w:jc w:val="both"/>
          </w:pPr>
        </w:pPrChange>
      </w:pPr>
      <w:r>
        <w:t>Předání zdrojových kódů a dalších výstupů nezbytných pro sestavení (kompilaci) softwarového díla specifických rozšíření v souladu s Rámcovou smlouvou na dvou kopiích datových médií.</w:t>
      </w:r>
    </w:p>
    <w:p w:rsidR="00C968CB" w:rsidRDefault="00C968CB">
      <w:pPr>
        <w:numPr>
          <w:ilvl w:val="2"/>
          <w:numId w:val="19"/>
        </w:numPr>
        <w:spacing w:after="0" w:line="276" w:lineRule="auto"/>
        <w:jc w:val="both"/>
        <w:pPrChange w:id="72" w:author="." w:date="2016-09-29T17:08:00Z">
          <w:pPr>
            <w:numPr>
              <w:ilvl w:val="2"/>
              <w:numId w:val="2"/>
            </w:numPr>
            <w:spacing w:after="0" w:line="276" w:lineRule="auto"/>
            <w:ind w:left="1021" w:hanging="567"/>
            <w:jc w:val="both"/>
          </w:pPr>
        </w:pPrChange>
      </w:pPr>
      <w:r>
        <w:t>Předání dokumentace k softwarovému dílu specifických rozšíření ve formě elektronických dokumentů v dohodnutých formátech na datovém nosiči zahrnující:</w:t>
      </w:r>
    </w:p>
    <w:p w:rsidR="00C968CB" w:rsidRDefault="00C968CB">
      <w:pPr>
        <w:numPr>
          <w:ilvl w:val="3"/>
          <w:numId w:val="19"/>
        </w:numPr>
        <w:spacing w:after="0" w:line="276" w:lineRule="auto"/>
        <w:jc w:val="both"/>
        <w:pPrChange w:id="73" w:author="." w:date="2016-09-29T17:08:00Z">
          <w:pPr>
            <w:numPr>
              <w:ilvl w:val="3"/>
              <w:numId w:val="2"/>
            </w:numPr>
            <w:tabs>
              <w:tab w:val="num" w:pos="1247"/>
            </w:tabs>
            <w:spacing w:after="0" w:line="276" w:lineRule="auto"/>
            <w:ind w:left="1928" w:hanging="794"/>
            <w:jc w:val="both"/>
          </w:pPr>
        </w:pPrChange>
      </w:pPr>
      <w:r>
        <w:t>Instalační příručku.</w:t>
      </w:r>
    </w:p>
    <w:p w:rsidR="00C968CB" w:rsidRDefault="00C968CB">
      <w:pPr>
        <w:numPr>
          <w:ilvl w:val="3"/>
          <w:numId w:val="19"/>
        </w:numPr>
        <w:spacing w:after="0" w:line="276" w:lineRule="auto"/>
        <w:jc w:val="both"/>
        <w:pPrChange w:id="74" w:author="." w:date="2016-09-29T17:08:00Z">
          <w:pPr>
            <w:numPr>
              <w:ilvl w:val="3"/>
              <w:numId w:val="2"/>
            </w:numPr>
            <w:tabs>
              <w:tab w:val="num" w:pos="1247"/>
            </w:tabs>
            <w:spacing w:after="0" w:line="276" w:lineRule="auto"/>
            <w:ind w:left="1928" w:hanging="794"/>
            <w:jc w:val="both"/>
          </w:pPr>
        </w:pPrChange>
      </w:pPr>
      <w:r>
        <w:t>Příručku administrátora (správce).</w:t>
      </w:r>
    </w:p>
    <w:p w:rsidR="00C968CB" w:rsidRDefault="00C968CB">
      <w:pPr>
        <w:numPr>
          <w:ilvl w:val="3"/>
          <w:numId w:val="19"/>
        </w:numPr>
        <w:spacing w:after="0" w:line="276" w:lineRule="auto"/>
        <w:jc w:val="both"/>
        <w:pPrChange w:id="75" w:author="." w:date="2016-09-29T17:08:00Z">
          <w:pPr>
            <w:numPr>
              <w:ilvl w:val="3"/>
              <w:numId w:val="2"/>
            </w:numPr>
            <w:tabs>
              <w:tab w:val="num" w:pos="1247"/>
            </w:tabs>
            <w:spacing w:after="0" w:line="276" w:lineRule="auto"/>
            <w:ind w:left="1928" w:hanging="794"/>
            <w:jc w:val="both"/>
          </w:pPr>
        </w:pPrChange>
      </w:pPr>
      <w:r>
        <w:t xml:space="preserve">Příručku programátora. </w:t>
      </w:r>
    </w:p>
    <w:p w:rsidR="00C968CB" w:rsidRDefault="00C968CB">
      <w:pPr>
        <w:numPr>
          <w:ilvl w:val="3"/>
          <w:numId w:val="19"/>
        </w:numPr>
        <w:spacing w:after="0" w:line="276" w:lineRule="auto"/>
        <w:jc w:val="both"/>
        <w:pPrChange w:id="76" w:author="." w:date="2016-09-29T17:08:00Z">
          <w:pPr>
            <w:numPr>
              <w:ilvl w:val="3"/>
              <w:numId w:val="2"/>
            </w:numPr>
            <w:tabs>
              <w:tab w:val="num" w:pos="1247"/>
            </w:tabs>
            <w:spacing w:after="0" w:line="276" w:lineRule="auto"/>
            <w:ind w:left="1928" w:hanging="794"/>
            <w:jc w:val="both"/>
          </w:pPr>
        </w:pPrChange>
      </w:pPr>
      <w:r>
        <w:t>Uživatelskou příručku.</w:t>
      </w:r>
    </w:p>
    <w:p w:rsidR="00C968CB" w:rsidRPr="00C41615" w:rsidRDefault="00C968CB">
      <w:pPr>
        <w:numPr>
          <w:ilvl w:val="2"/>
          <w:numId w:val="19"/>
        </w:numPr>
        <w:spacing w:after="0" w:line="276" w:lineRule="auto"/>
        <w:jc w:val="both"/>
        <w:pPrChange w:id="77" w:author="." w:date="2016-09-29T17:08:00Z">
          <w:pPr>
            <w:numPr>
              <w:ilvl w:val="2"/>
              <w:numId w:val="2"/>
            </w:numPr>
            <w:spacing w:after="0" w:line="276" w:lineRule="auto"/>
            <w:ind w:left="1021" w:hanging="567"/>
            <w:jc w:val="both"/>
          </w:pPr>
        </w:pPrChange>
      </w:pPr>
      <w:r>
        <w:t>Předání školících materiálů k softwarovému dílu specifických rozšíření ve formě elektronických dokumentů v dohodnutých formátech.</w:t>
      </w:r>
    </w:p>
    <w:p w:rsidR="00C968CB" w:rsidRDefault="00C968CB">
      <w:pPr>
        <w:numPr>
          <w:ilvl w:val="1"/>
          <w:numId w:val="19"/>
        </w:numPr>
        <w:spacing w:after="0" w:line="276" w:lineRule="auto"/>
        <w:jc w:val="both"/>
        <w:pPrChange w:id="78" w:author="." w:date="2016-09-29T17:08:00Z">
          <w:pPr>
            <w:numPr>
              <w:ilvl w:val="1"/>
              <w:numId w:val="2"/>
            </w:numPr>
            <w:spacing w:after="0" w:line="276" w:lineRule="auto"/>
            <w:ind w:left="454" w:hanging="454"/>
            <w:jc w:val="both"/>
          </w:pPr>
        </w:pPrChange>
      </w:pPr>
      <w:r>
        <w:t>V rámci služby „Nasazení produkční instance RESSS“ provede Dodavatel za součinnosti ÚMPOD nasazení (instalaci) systému RESSS do produkčního prostředí ÚMPOD připraveného na základě pokynů a požadavků Dodavatele. Následně Dodavatel zprovozní systém RESSS pro potřeby jeho produkčního využití.</w:t>
      </w:r>
    </w:p>
    <w:p w:rsidR="00C968CB" w:rsidRDefault="00C968CB">
      <w:pPr>
        <w:numPr>
          <w:ilvl w:val="1"/>
          <w:numId w:val="19"/>
        </w:numPr>
        <w:spacing w:after="0" w:line="276" w:lineRule="auto"/>
        <w:jc w:val="both"/>
        <w:pPrChange w:id="79" w:author="." w:date="2016-09-29T17:08:00Z">
          <w:pPr>
            <w:numPr>
              <w:ilvl w:val="1"/>
              <w:numId w:val="2"/>
            </w:numPr>
            <w:spacing w:after="0" w:line="276" w:lineRule="auto"/>
            <w:ind w:left="454" w:hanging="454"/>
            <w:jc w:val="both"/>
          </w:pPr>
        </w:pPrChange>
      </w:pPr>
      <w:r>
        <w:t>V rámci služby „Nasazení testovací a školící instance RESSS“ provede Dodavatel za součinnosti ÚMPOD nasazení (instalaci) systému RESSS do testovacího prostředí ÚMPOD připraveného na základě pokynů a požadavků Dodavatele. Následně Dodavatel zprovozní systém RESSS pro potřeby jeho testování a školení v rámci ÚMPOD.</w:t>
      </w:r>
    </w:p>
    <w:p w:rsidR="00C968CB" w:rsidRDefault="00C968CB">
      <w:pPr>
        <w:numPr>
          <w:ilvl w:val="1"/>
          <w:numId w:val="19"/>
        </w:numPr>
        <w:spacing w:after="0" w:line="276" w:lineRule="auto"/>
        <w:jc w:val="both"/>
        <w:pPrChange w:id="80" w:author="." w:date="2016-09-29T17:08:00Z">
          <w:pPr>
            <w:numPr>
              <w:ilvl w:val="1"/>
              <w:numId w:val="2"/>
            </w:numPr>
            <w:spacing w:after="0" w:line="276" w:lineRule="auto"/>
            <w:ind w:left="454" w:hanging="454"/>
            <w:jc w:val="both"/>
          </w:pPr>
        </w:pPrChange>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ÚMPOD zajistí součinnost stávajícího řešitele elektronické spisové služby nezbytnou pro provedení migrace.</w:t>
      </w:r>
    </w:p>
    <w:p w:rsidR="00C968CB" w:rsidRDefault="00C968CB">
      <w:pPr>
        <w:numPr>
          <w:ilvl w:val="1"/>
          <w:numId w:val="19"/>
        </w:numPr>
        <w:spacing w:after="0" w:line="276" w:lineRule="auto"/>
        <w:jc w:val="both"/>
        <w:pPrChange w:id="81" w:author="." w:date="2016-09-29T17:08:00Z">
          <w:pPr>
            <w:numPr>
              <w:ilvl w:val="1"/>
              <w:numId w:val="2"/>
            </w:numPr>
            <w:spacing w:after="0" w:line="276" w:lineRule="auto"/>
            <w:ind w:left="454" w:hanging="454"/>
            <w:jc w:val="both"/>
          </w:pPr>
        </w:pPrChange>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ÚMPOD zajistí součinnost stávajícího řešitele elektronické spisové služby nezbytnou pro provedení migrace. </w:t>
      </w:r>
    </w:p>
    <w:p w:rsidR="00C968CB" w:rsidRDefault="00C968CB">
      <w:pPr>
        <w:numPr>
          <w:ilvl w:val="1"/>
          <w:numId w:val="19"/>
        </w:numPr>
        <w:spacing w:after="0" w:line="276" w:lineRule="auto"/>
        <w:jc w:val="both"/>
        <w:pPrChange w:id="82" w:author="." w:date="2016-09-29T17:08:00Z">
          <w:pPr>
            <w:numPr>
              <w:ilvl w:val="1"/>
              <w:numId w:val="2"/>
            </w:numPr>
            <w:spacing w:after="0" w:line="276" w:lineRule="auto"/>
            <w:ind w:left="454" w:hanging="454"/>
            <w:jc w:val="both"/>
          </w:pPr>
        </w:pPrChange>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ÚMPOD.</w:t>
      </w:r>
    </w:p>
    <w:p w:rsidR="00C968CB" w:rsidRDefault="00C968CB">
      <w:pPr>
        <w:numPr>
          <w:ilvl w:val="1"/>
          <w:numId w:val="19"/>
        </w:numPr>
        <w:spacing w:after="0" w:line="276" w:lineRule="auto"/>
        <w:jc w:val="both"/>
        <w:pPrChange w:id="83" w:author="." w:date="2016-09-29T17:08:00Z">
          <w:pPr>
            <w:numPr>
              <w:ilvl w:val="1"/>
              <w:numId w:val="2"/>
            </w:numPr>
            <w:spacing w:after="0" w:line="276" w:lineRule="auto"/>
            <w:ind w:left="454" w:hanging="454"/>
            <w:jc w:val="both"/>
          </w:pPr>
        </w:pPrChange>
      </w:pPr>
      <w:r>
        <w:t>V rámci služby „Poskytnutí součinnosti pro testování“ poskytne Dodavatel součinnost pro provedení testů prováděných na základě jím připraveného testovacího plánu a scénářů. Součinnost bude poskytnuta pracovníkům ÚMPOD či třetích stran pověřených provedením testů.</w:t>
      </w:r>
    </w:p>
    <w:p w:rsidR="00C968CB" w:rsidRDefault="00C968CB">
      <w:pPr>
        <w:numPr>
          <w:ilvl w:val="1"/>
          <w:numId w:val="19"/>
        </w:numPr>
        <w:spacing w:after="0" w:line="276" w:lineRule="auto"/>
        <w:jc w:val="both"/>
        <w:pPrChange w:id="84" w:author="." w:date="2016-09-29T17:08:00Z">
          <w:pPr>
            <w:numPr>
              <w:ilvl w:val="1"/>
              <w:numId w:val="2"/>
            </w:numPr>
            <w:spacing w:after="0" w:line="276" w:lineRule="auto"/>
            <w:ind w:left="454" w:hanging="454"/>
            <w:jc w:val="both"/>
          </w:pPr>
        </w:pPrChange>
      </w:pPr>
      <w:r>
        <w:lastRenderedPageBreak/>
        <w:t xml:space="preserve">V rámci služby „Příprava plánů školení a provedení školení“ připraví Dodavatel plán školení uživatelů, metodiků a správců ÚMPOD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UMPOD</w:t>
      </w:r>
      <w:r w:rsidR="005D411E" w:rsidRPr="005D411E">
        <w:t>002</w:t>
      </w:r>
      <w:r>
        <w:t>. Pro potřeby školení zpracuje Dodavatel školící dokumentaci, kterou předá ÚMPOD a která bude předmětem akceptace Objednatelem.</w:t>
      </w:r>
    </w:p>
    <w:p w:rsidR="00C968CB" w:rsidRDefault="00C968CB">
      <w:pPr>
        <w:numPr>
          <w:ilvl w:val="1"/>
          <w:numId w:val="19"/>
        </w:numPr>
        <w:spacing w:after="0" w:line="276" w:lineRule="auto"/>
        <w:jc w:val="both"/>
        <w:pPrChange w:id="85" w:author="." w:date="2016-09-29T17:08:00Z">
          <w:pPr>
            <w:numPr>
              <w:ilvl w:val="1"/>
              <w:numId w:val="2"/>
            </w:numPr>
            <w:spacing w:after="0" w:line="276" w:lineRule="auto"/>
            <w:ind w:left="454" w:hanging="454"/>
            <w:jc w:val="both"/>
          </w:pPr>
        </w:pPrChange>
      </w:pPr>
      <w:r>
        <w:t>Školení prováděna před nasazením školící instance RESSS na ÚMPOD budou prováděna s využitím školící instance vzniklé v rámci plnění „Softwarové řešení Resortního elektronického systému spisové služby“.</w:t>
      </w:r>
    </w:p>
    <w:p w:rsidR="00C968CB" w:rsidRDefault="00C968CB" w:rsidP="00C968CB">
      <w:pPr>
        <w:pStyle w:val="Nadpis2"/>
      </w:pPr>
      <w:bookmarkStart w:id="86" w:name="_Toc456948938"/>
      <w:r>
        <w:t>Termín a místo plnění</w:t>
      </w:r>
      <w:bookmarkEnd w:id="86"/>
    </w:p>
    <w:p w:rsidR="00C968CB" w:rsidRDefault="00C968CB">
      <w:pPr>
        <w:numPr>
          <w:ilvl w:val="1"/>
          <w:numId w:val="19"/>
        </w:numPr>
        <w:spacing w:after="0" w:line="276" w:lineRule="auto"/>
        <w:jc w:val="both"/>
        <w:pPrChange w:id="87" w:author="." w:date="2016-09-29T17:08:00Z">
          <w:pPr>
            <w:numPr>
              <w:ilvl w:val="1"/>
              <w:numId w:val="2"/>
            </w:numPr>
            <w:spacing w:after="0" w:line="276" w:lineRule="auto"/>
            <w:ind w:left="454" w:hanging="454"/>
            <w:jc w:val="both"/>
          </w:pPr>
        </w:pPrChange>
      </w:pPr>
      <w:r>
        <w:t>Termín plnění „</w:t>
      </w:r>
      <w:r w:rsidRPr="001422BE">
        <w:t xml:space="preserve">Nasazení resortního elektronického systému </w:t>
      </w:r>
      <w:r>
        <w:t xml:space="preserve">spisové služby </w:t>
      </w:r>
      <w:r w:rsidRPr="001422BE">
        <w:t xml:space="preserve">na </w:t>
      </w:r>
      <w:r>
        <w:t>Úřadu pro mezinárodněprávní ochranu dětí“ je dán hlavním harmonogramem plnění, který odpovídá službám poskytovaných Dodavatelem v rámci plnění a zahrnuje etapy uvedené v následující tabulce.</w:t>
      </w:r>
    </w:p>
    <w:p w:rsidR="00C968CB" w:rsidRDefault="00C968CB" w:rsidP="00C968CB">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C968CB" w:rsidRPr="005B6191"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5B6191" w:rsidRDefault="00C968CB" w:rsidP="00C874B4">
            <w:pPr>
              <w:rPr>
                <w:b/>
              </w:rPr>
            </w:pP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7</w:t>
            </w:r>
          </w:p>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Default="00C968CB" w:rsidP="00C874B4">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Provedení migrace anonymizovaného vzorku dat</w:t>
            </w:r>
          </w:p>
          <w:p w:rsidR="00C968CB" w:rsidRPr="00F94EEF" w:rsidRDefault="00C968CB" w:rsidP="00C874B4">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 xml:space="preserve">Nasazení testovací </w:t>
            </w:r>
            <w:r>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r>
      <w:tr w:rsidR="00C968CB"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F94EEF" w:rsidRDefault="00C968CB" w:rsidP="00C874B4">
            <w:pPr>
              <w:jc w:val="center"/>
              <w:rPr>
                <w:sz w:val="18"/>
              </w:rPr>
            </w:pPr>
          </w:p>
        </w:tc>
        <w:tc>
          <w:tcPr>
            <w:tcW w:w="340" w:type="dxa"/>
            <w:tcBorders>
              <w:top w:val="dotted" w:sz="4" w:space="0" w:color="auto"/>
              <w:left w:val="nil"/>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C874B4">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C874B4">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C968CB" w:rsidRDefault="00C968CB" w:rsidP="00C874B4">
            <w:pPr>
              <w:jc w:val="center"/>
            </w:pPr>
            <w:r>
              <w:t>P</w:t>
            </w:r>
            <w:r w:rsidRPr="00F94EEF">
              <w:rPr>
                <w:vertAlign w:val="subscript"/>
              </w:rPr>
              <w:t>3</w:t>
            </w:r>
          </w:p>
        </w:tc>
      </w:tr>
    </w:tbl>
    <w:p w:rsidR="00C968CB" w:rsidRDefault="00C968CB" w:rsidP="00C968CB">
      <w:pPr>
        <w:ind w:left="454"/>
      </w:pPr>
    </w:p>
    <w:p w:rsidR="00C968CB" w:rsidRDefault="00C968CB" w:rsidP="00C968CB">
      <w:pPr>
        <w:ind w:left="454"/>
      </w:pPr>
      <w:r>
        <w:t>Místem plnění „</w:t>
      </w:r>
      <w:r w:rsidRPr="001422BE">
        <w:t xml:space="preserve">Nasazení resortního elektronického systému </w:t>
      </w:r>
      <w:r>
        <w:t xml:space="preserve">spisové služby </w:t>
      </w:r>
      <w:r w:rsidRPr="001422BE">
        <w:t xml:space="preserve">na </w:t>
      </w:r>
      <w:r>
        <w:t>Úřadu pro mezinárodněprávní ochranu dětí“ je primárně sídlo ÚMPOD.</w:t>
      </w:r>
    </w:p>
    <w:p w:rsidR="00C968CB" w:rsidRDefault="00C968CB" w:rsidP="00C968CB">
      <w:pPr>
        <w:pStyle w:val="Nadpis2"/>
      </w:pPr>
      <w:bookmarkStart w:id="88" w:name="_Toc456948939"/>
      <w:r>
        <w:t>Platební podmínky</w:t>
      </w:r>
      <w:bookmarkEnd w:id="88"/>
    </w:p>
    <w:p w:rsidR="00C968CB" w:rsidRDefault="00C968CB">
      <w:pPr>
        <w:numPr>
          <w:ilvl w:val="1"/>
          <w:numId w:val="19"/>
        </w:numPr>
        <w:spacing w:after="0" w:line="276" w:lineRule="auto"/>
        <w:jc w:val="both"/>
        <w:pPrChange w:id="89" w:author="." w:date="2016-09-29T17:08:00Z">
          <w:pPr>
            <w:numPr>
              <w:ilvl w:val="1"/>
              <w:numId w:val="2"/>
            </w:numPr>
            <w:spacing w:after="0" w:line="276" w:lineRule="auto"/>
            <w:ind w:left="454" w:hanging="454"/>
            <w:jc w:val="both"/>
          </w:pPr>
        </w:pPrChange>
      </w:pPr>
      <w:r>
        <w:t>Celková cena za plnění „</w:t>
      </w:r>
      <w:r w:rsidRPr="001422BE">
        <w:t xml:space="preserve">Nasazení resortního elektronického systému </w:t>
      </w:r>
      <w:r>
        <w:t xml:space="preserve">spisové služby </w:t>
      </w:r>
      <w:r w:rsidRPr="001422BE">
        <w:t xml:space="preserve">na </w:t>
      </w:r>
      <w:r>
        <w:t>Úřadu pro mezinárodněprávní ochranu dětí“ je cenou jednotkovou za dílo zahrnující cenu případných specifických rozšíření RESSS pro ÚMPOD (včetně užívacích práv) a požadované související služby.</w:t>
      </w:r>
    </w:p>
    <w:p w:rsidR="00C968CB" w:rsidRDefault="00C968CB">
      <w:pPr>
        <w:numPr>
          <w:ilvl w:val="1"/>
          <w:numId w:val="19"/>
        </w:numPr>
        <w:spacing w:after="0" w:line="276" w:lineRule="auto"/>
        <w:jc w:val="both"/>
        <w:pPrChange w:id="90" w:author="." w:date="2016-09-29T17:08:00Z">
          <w:pPr>
            <w:numPr>
              <w:ilvl w:val="1"/>
              <w:numId w:val="2"/>
            </w:numPr>
            <w:spacing w:after="0" w:line="276" w:lineRule="auto"/>
            <w:ind w:left="454" w:hanging="454"/>
            <w:jc w:val="both"/>
          </w:pPr>
        </w:pPrChange>
      </w:pPr>
      <w:r>
        <w:t>Platební (fakturační) milníky plnění „</w:t>
      </w:r>
      <w:r w:rsidRPr="001422BE">
        <w:t xml:space="preserve">Nasazení resortního elektronického systému </w:t>
      </w:r>
      <w:r>
        <w:t xml:space="preserve">spisové služby </w:t>
      </w:r>
      <w:r w:rsidRPr="001422BE">
        <w:t xml:space="preserve">na </w:t>
      </w:r>
      <w:r>
        <w:t>Úřadu pro mezinárodněprávní ochranu dětí“ jsou vázány na dílčí akceptace plnění podle následující tabulky:</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C968CB" w:rsidRPr="00BA537D" w:rsidTr="00C874B4">
        <w:tc>
          <w:tcPr>
            <w:tcW w:w="1696" w:type="dxa"/>
          </w:tcPr>
          <w:p w:rsidR="00C968CB" w:rsidRPr="00BA537D" w:rsidRDefault="00C968CB" w:rsidP="00C874B4">
            <w:pPr>
              <w:pStyle w:val="Small"/>
              <w:rPr>
                <w:b/>
              </w:rPr>
            </w:pPr>
            <w:r w:rsidRPr="00BA537D">
              <w:rPr>
                <w:b/>
              </w:rPr>
              <w:t>Platební milník</w:t>
            </w:r>
          </w:p>
        </w:tc>
        <w:tc>
          <w:tcPr>
            <w:tcW w:w="3969" w:type="dxa"/>
          </w:tcPr>
          <w:p w:rsidR="00C968CB" w:rsidRPr="00BA537D" w:rsidRDefault="00C968CB" w:rsidP="00C874B4">
            <w:pPr>
              <w:pStyle w:val="Small"/>
              <w:rPr>
                <w:b/>
              </w:rPr>
            </w:pPr>
            <w:r w:rsidRPr="00BA537D">
              <w:rPr>
                <w:b/>
              </w:rPr>
              <w:t>Dílčí akceptace plnění</w:t>
            </w:r>
          </w:p>
        </w:tc>
        <w:tc>
          <w:tcPr>
            <w:tcW w:w="2830" w:type="dxa"/>
          </w:tcPr>
          <w:p w:rsidR="00C968CB" w:rsidRPr="00BA537D" w:rsidRDefault="00C968CB" w:rsidP="00C874B4">
            <w:pPr>
              <w:pStyle w:val="Small"/>
              <w:rPr>
                <w:b/>
              </w:rPr>
            </w:pPr>
            <w:r w:rsidRPr="00BA537D">
              <w:rPr>
                <w:b/>
              </w:rPr>
              <w:t>Výše platby (fakturace)</w:t>
            </w:r>
          </w:p>
        </w:tc>
      </w:tr>
      <w:tr w:rsidR="00C968CB" w:rsidRPr="00BA537D" w:rsidTr="00C874B4">
        <w:tc>
          <w:tcPr>
            <w:tcW w:w="1696" w:type="dxa"/>
          </w:tcPr>
          <w:p w:rsidR="00C968CB" w:rsidRPr="00BA537D" w:rsidRDefault="00C968CB" w:rsidP="00C874B4">
            <w:pPr>
              <w:pStyle w:val="Small"/>
              <w:jc w:val="center"/>
            </w:pPr>
            <w:r w:rsidRPr="00BA537D">
              <w:t>P</w:t>
            </w:r>
            <w:r w:rsidRPr="00BA537D">
              <w:rPr>
                <w:vertAlign w:val="subscript"/>
              </w:rPr>
              <w:t>1</w:t>
            </w:r>
          </w:p>
        </w:tc>
        <w:tc>
          <w:tcPr>
            <w:tcW w:w="3969" w:type="dxa"/>
          </w:tcPr>
          <w:p w:rsidR="00C968CB" w:rsidRPr="00BA537D" w:rsidRDefault="00C968CB" w:rsidP="00C874B4">
            <w:pPr>
              <w:pStyle w:val="Small"/>
            </w:pPr>
            <w:r w:rsidRPr="00BA537D">
              <w:t>Akceptace analýzy</w:t>
            </w:r>
          </w:p>
        </w:tc>
        <w:tc>
          <w:tcPr>
            <w:tcW w:w="2830" w:type="dxa"/>
          </w:tcPr>
          <w:p w:rsidR="00C968CB" w:rsidRPr="00BA537D" w:rsidRDefault="00C968CB" w:rsidP="00C874B4">
            <w:pPr>
              <w:pStyle w:val="Small"/>
            </w:pPr>
            <w:r w:rsidRPr="00BA537D">
              <w:t>20% z celkové ceny</w:t>
            </w:r>
          </w:p>
        </w:tc>
      </w:tr>
      <w:tr w:rsidR="00C968CB" w:rsidRPr="00BA537D" w:rsidTr="00C874B4">
        <w:tc>
          <w:tcPr>
            <w:tcW w:w="1696" w:type="dxa"/>
          </w:tcPr>
          <w:p w:rsidR="00C968CB" w:rsidRPr="00BA537D" w:rsidRDefault="00C968CB" w:rsidP="00C874B4">
            <w:pPr>
              <w:pStyle w:val="Small"/>
              <w:jc w:val="center"/>
            </w:pPr>
            <w:r w:rsidRPr="00BA537D">
              <w:t>P</w:t>
            </w:r>
            <w:r w:rsidRPr="00BA537D">
              <w:rPr>
                <w:vertAlign w:val="subscript"/>
              </w:rPr>
              <w:t>2</w:t>
            </w:r>
          </w:p>
        </w:tc>
        <w:tc>
          <w:tcPr>
            <w:tcW w:w="3969" w:type="dxa"/>
          </w:tcPr>
          <w:p w:rsidR="00C968CB" w:rsidRPr="00BA537D" w:rsidRDefault="00C968CB" w:rsidP="00C874B4">
            <w:pPr>
              <w:pStyle w:val="Small"/>
            </w:pPr>
            <w:r w:rsidRPr="00BA537D">
              <w:t>Akceptace nasazení a migrací</w:t>
            </w:r>
          </w:p>
        </w:tc>
        <w:tc>
          <w:tcPr>
            <w:tcW w:w="2830" w:type="dxa"/>
          </w:tcPr>
          <w:p w:rsidR="00C968CB" w:rsidRPr="00BA537D" w:rsidRDefault="00C968CB" w:rsidP="00C874B4">
            <w:pPr>
              <w:pStyle w:val="Small"/>
            </w:pPr>
            <w:r w:rsidRPr="00BA537D">
              <w:t>50% z celkové ceny</w:t>
            </w:r>
          </w:p>
        </w:tc>
      </w:tr>
      <w:tr w:rsidR="00C968CB" w:rsidRPr="00BA537D" w:rsidTr="00C874B4">
        <w:tc>
          <w:tcPr>
            <w:tcW w:w="1696" w:type="dxa"/>
          </w:tcPr>
          <w:p w:rsidR="00C968CB" w:rsidRPr="00BA537D" w:rsidRDefault="00C968CB" w:rsidP="00C874B4">
            <w:pPr>
              <w:pStyle w:val="Small"/>
              <w:jc w:val="center"/>
            </w:pPr>
            <w:r w:rsidRPr="00BA537D">
              <w:lastRenderedPageBreak/>
              <w:t>P</w:t>
            </w:r>
            <w:r w:rsidRPr="00BA537D">
              <w:rPr>
                <w:vertAlign w:val="subscript"/>
              </w:rPr>
              <w:t>3</w:t>
            </w:r>
          </w:p>
        </w:tc>
        <w:tc>
          <w:tcPr>
            <w:tcW w:w="3969" w:type="dxa"/>
          </w:tcPr>
          <w:p w:rsidR="00C968CB" w:rsidRPr="00BA537D" w:rsidRDefault="00C968CB" w:rsidP="00C874B4">
            <w:pPr>
              <w:pStyle w:val="Small"/>
            </w:pPr>
            <w:r w:rsidRPr="00BA537D">
              <w:t>Akceptace školení</w:t>
            </w:r>
          </w:p>
        </w:tc>
        <w:tc>
          <w:tcPr>
            <w:tcW w:w="2830" w:type="dxa"/>
          </w:tcPr>
          <w:p w:rsidR="00C968CB" w:rsidRPr="00BA537D" w:rsidRDefault="00C968CB" w:rsidP="00C874B4">
            <w:pPr>
              <w:pStyle w:val="Small"/>
            </w:pPr>
            <w:r w:rsidRPr="00BA537D">
              <w:t>30% z celkové ceny</w:t>
            </w:r>
          </w:p>
        </w:tc>
      </w:tr>
    </w:tbl>
    <w:p w:rsidR="00C968CB" w:rsidRDefault="00C968CB" w:rsidP="00C968CB"/>
    <w:p w:rsidR="00C968CB" w:rsidRDefault="00C968CB" w:rsidP="00C968CB">
      <w:pPr>
        <w:pStyle w:val="Nadpis2"/>
      </w:pPr>
      <w:bookmarkStart w:id="91" w:name="_Toc456948940"/>
      <w:r>
        <w:t>Předání, převzetí a akceptace plnění</w:t>
      </w:r>
      <w:bookmarkEnd w:id="91"/>
    </w:p>
    <w:p w:rsidR="00C968CB" w:rsidRDefault="00C968CB">
      <w:pPr>
        <w:numPr>
          <w:ilvl w:val="1"/>
          <w:numId w:val="19"/>
        </w:numPr>
        <w:spacing w:after="0" w:line="276" w:lineRule="auto"/>
        <w:jc w:val="both"/>
        <w:pPrChange w:id="92" w:author="." w:date="2016-09-29T17:08:00Z">
          <w:pPr>
            <w:numPr>
              <w:ilvl w:val="1"/>
              <w:numId w:val="2"/>
            </w:numPr>
            <w:spacing w:after="0" w:line="276" w:lineRule="auto"/>
            <w:ind w:left="454" w:hanging="454"/>
            <w:jc w:val="both"/>
          </w:pPr>
        </w:pPrChange>
      </w:pPr>
      <w:r>
        <w:t>Vlastní akceptace a převzetí plnění „</w:t>
      </w:r>
      <w:r w:rsidRPr="001422BE">
        <w:t xml:space="preserve">Nasazení resortního elektronického systému </w:t>
      </w:r>
      <w:r>
        <w:t xml:space="preserve">spisové služby </w:t>
      </w:r>
      <w:r w:rsidRPr="001422BE">
        <w:t xml:space="preserve">na </w:t>
      </w:r>
      <w:r>
        <w:t>Úřadu pro mezinárodněprávní ochranu dětí“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C968CB" w:rsidRDefault="00C968CB">
      <w:pPr>
        <w:numPr>
          <w:ilvl w:val="1"/>
          <w:numId w:val="19"/>
        </w:numPr>
        <w:spacing w:after="0" w:line="276" w:lineRule="auto"/>
        <w:jc w:val="both"/>
        <w:pPrChange w:id="93" w:author="." w:date="2016-09-29T17:08:00Z">
          <w:pPr>
            <w:numPr>
              <w:ilvl w:val="1"/>
              <w:numId w:val="2"/>
            </w:numPr>
            <w:spacing w:after="0" w:line="276" w:lineRule="auto"/>
            <w:ind w:left="454" w:hanging="454"/>
            <w:jc w:val="both"/>
          </w:pPr>
        </w:pPrChange>
      </w:pPr>
      <w:r>
        <w:t>Dílčí akceptace plnění „</w:t>
      </w:r>
      <w:r w:rsidRPr="001422BE">
        <w:t xml:space="preserve">Nasazení resortního elektronického systému </w:t>
      </w:r>
      <w:r>
        <w:t xml:space="preserve">spisové služby </w:t>
      </w:r>
      <w:r w:rsidRPr="001422BE">
        <w:t xml:space="preserve">na </w:t>
      </w:r>
      <w:r>
        <w:t>Úřadu pro mezinárodněprávní ochranu dětí“ jsou tyto:</w:t>
      </w:r>
    </w:p>
    <w:p w:rsidR="00C968CB" w:rsidRDefault="00C968CB">
      <w:pPr>
        <w:numPr>
          <w:ilvl w:val="2"/>
          <w:numId w:val="19"/>
        </w:numPr>
        <w:spacing w:after="0" w:line="276" w:lineRule="auto"/>
        <w:jc w:val="both"/>
        <w:pPrChange w:id="94" w:author="." w:date="2016-09-29T17:08:00Z">
          <w:pPr>
            <w:numPr>
              <w:ilvl w:val="2"/>
              <w:numId w:val="2"/>
            </w:numPr>
            <w:spacing w:after="0" w:line="276" w:lineRule="auto"/>
            <w:ind w:left="1021" w:hanging="567"/>
            <w:jc w:val="both"/>
          </w:pPr>
        </w:pPrChange>
      </w:pPr>
      <w:r>
        <w:t>Akceptace analýzy.</w:t>
      </w:r>
    </w:p>
    <w:p w:rsidR="00C968CB" w:rsidRDefault="00C968CB">
      <w:pPr>
        <w:numPr>
          <w:ilvl w:val="2"/>
          <w:numId w:val="19"/>
        </w:numPr>
        <w:spacing w:after="0" w:line="276" w:lineRule="auto"/>
        <w:jc w:val="both"/>
        <w:pPrChange w:id="95" w:author="." w:date="2016-09-29T17:08:00Z">
          <w:pPr>
            <w:numPr>
              <w:ilvl w:val="2"/>
              <w:numId w:val="2"/>
            </w:numPr>
            <w:spacing w:after="0" w:line="276" w:lineRule="auto"/>
            <w:ind w:left="1021" w:hanging="567"/>
            <w:jc w:val="both"/>
          </w:pPr>
        </w:pPrChange>
      </w:pPr>
      <w:r>
        <w:t>Akceptace nasazení a migrací.</w:t>
      </w:r>
    </w:p>
    <w:p w:rsidR="00C968CB" w:rsidRDefault="00C968CB">
      <w:pPr>
        <w:numPr>
          <w:ilvl w:val="2"/>
          <w:numId w:val="19"/>
        </w:numPr>
        <w:spacing w:after="0" w:line="276" w:lineRule="auto"/>
        <w:jc w:val="both"/>
        <w:pPrChange w:id="96" w:author="." w:date="2016-09-29T17:08:00Z">
          <w:pPr>
            <w:numPr>
              <w:ilvl w:val="2"/>
              <w:numId w:val="2"/>
            </w:numPr>
            <w:spacing w:after="0" w:line="276" w:lineRule="auto"/>
            <w:ind w:left="1021" w:hanging="567"/>
            <w:jc w:val="both"/>
          </w:pPr>
        </w:pPrChange>
      </w:pPr>
      <w:r>
        <w:t>Akceptace školení.</w:t>
      </w:r>
    </w:p>
    <w:p w:rsidR="00C968CB" w:rsidRDefault="00C968CB">
      <w:pPr>
        <w:numPr>
          <w:ilvl w:val="1"/>
          <w:numId w:val="19"/>
        </w:numPr>
        <w:spacing w:after="0" w:line="276" w:lineRule="auto"/>
        <w:jc w:val="both"/>
        <w:pPrChange w:id="97" w:author="." w:date="2016-09-29T17:08:00Z">
          <w:pPr>
            <w:numPr>
              <w:ilvl w:val="1"/>
              <w:numId w:val="2"/>
            </w:numPr>
            <w:spacing w:after="0" w:line="276" w:lineRule="auto"/>
            <w:ind w:left="454" w:hanging="454"/>
            <w:jc w:val="both"/>
          </w:pPr>
        </w:pPrChange>
      </w:pPr>
      <w:r>
        <w:t>„Akceptace analýzy“ zahrnuje předání a akceptaci výstupů realizovaných Dodavatelem v etapě „Provedení detailní analýzy“ a je provedena ke konci této etapy. 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C874B4">
        <w:tc>
          <w:tcPr>
            <w:tcW w:w="1838" w:type="dxa"/>
          </w:tcPr>
          <w:p w:rsidR="00C968CB" w:rsidRPr="00BA537D" w:rsidRDefault="00C968CB" w:rsidP="00C874B4">
            <w:pPr>
              <w:pStyle w:val="Small"/>
              <w:rPr>
                <w:b/>
              </w:rPr>
            </w:pPr>
            <w:r w:rsidRPr="00BA537D">
              <w:rPr>
                <w:b/>
              </w:rPr>
              <w:t>Výstup</w:t>
            </w:r>
          </w:p>
        </w:tc>
        <w:tc>
          <w:tcPr>
            <w:tcW w:w="3833" w:type="dxa"/>
          </w:tcPr>
          <w:p w:rsidR="00C968CB" w:rsidRPr="00BA537D" w:rsidRDefault="00C968CB" w:rsidP="00C874B4">
            <w:pPr>
              <w:pStyle w:val="Small"/>
              <w:rPr>
                <w:b/>
              </w:rPr>
            </w:pPr>
            <w:r w:rsidRPr="00BA537D">
              <w:rPr>
                <w:b/>
              </w:rPr>
              <w:t>Etapa zpracování výstupu</w:t>
            </w:r>
          </w:p>
        </w:tc>
        <w:tc>
          <w:tcPr>
            <w:tcW w:w="2824" w:type="dxa"/>
          </w:tcPr>
          <w:p w:rsidR="00C968CB" w:rsidRPr="00BA537D" w:rsidRDefault="00C968CB" w:rsidP="00C874B4">
            <w:pPr>
              <w:pStyle w:val="Small"/>
              <w:rPr>
                <w:b/>
              </w:rPr>
            </w:pPr>
            <w:r w:rsidRPr="00BA537D">
              <w:rPr>
                <w:b/>
              </w:rPr>
              <w:t>Typ předání / akceptace</w:t>
            </w:r>
          </w:p>
        </w:tc>
      </w:tr>
      <w:tr w:rsidR="00C968CB" w:rsidRPr="00BA537D" w:rsidTr="00C874B4">
        <w:tc>
          <w:tcPr>
            <w:tcW w:w="1838" w:type="dxa"/>
          </w:tcPr>
          <w:p w:rsidR="00C968CB" w:rsidRPr="00BA537D" w:rsidRDefault="00C968CB" w:rsidP="00C874B4">
            <w:pPr>
              <w:pStyle w:val="Small"/>
            </w:pPr>
            <w:r w:rsidRPr="00BA537D">
              <w:t>Analytický model</w:t>
            </w:r>
          </w:p>
        </w:tc>
        <w:tc>
          <w:tcPr>
            <w:tcW w:w="3833" w:type="dxa"/>
          </w:tcPr>
          <w:p w:rsidR="00C968CB" w:rsidRPr="00BA537D" w:rsidRDefault="00C968CB" w:rsidP="00C874B4">
            <w:pPr>
              <w:pStyle w:val="Small"/>
            </w:pPr>
            <w:r w:rsidRPr="00BA537D">
              <w:t>Provedení detailní analýzy</w:t>
            </w:r>
          </w:p>
        </w:tc>
        <w:tc>
          <w:tcPr>
            <w:tcW w:w="2824" w:type="dxa"/>
          </w:tcPr>
          <w:p w:rsidR="00C968CB" w:rsidRPr="00BA537D" w:rsidRDefault="00C968CB" w:rsidP="00C874B4">
            <w:pPr>
              <w:pStyle w:val="Small"/>
            </w:pPr>
            <w:r w:rsidRPr="00BA537D">
              <w:t>Akceptace dokumentu</w:t>
            </w:r>
          </w:p>
        </w:tc>
      </w:tr>
    </w:tbl>
    <w:p w:rsidR="00C968CB" w:rsidRDefault="00C968CB" w:rsidP="00C968CB">
      <w:pPr>
        <w:ind w:left="567"/>
      </w:pPr>
    </w:p>
    <w:p w:rsidR="00C968CB" w:rsidRDefault="00C968CB">
      <w:pPr>
        <w:numPr>
          <w:ilvl w:val="1"/>
          <w:numId w:val="19"/>
        </w:numPr>
        <w:spacing w:after="0" w:line="276" w:lineRule="auto"/>
        <w:jc w:val="both"/>
        <w:pPrChange w:id="98" w:author="." w:date="2016-09-29T17:08:00Z">
          <w:pPr>
            <w:numPr>
              <w:ilvl w:val="1"/>
              <w:numId w:val="2"/>
            </w:numPr>
            <w:spacing w:after="0" w:line="276" w:lineRule="auto"/>
            <w:ind w:left="454" w:hanging="454"/>
            <w:jc w:val="both"/>
          </w:pPr>
        </w:pPrChange>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C874B4">
        <w:tc>
          <w:tcPr>
            <w:tcW w:w="1838" w:type="dxa"/>
          </w:tcPr>
          <w:p w:rsidR="00C968CB" w:rsidRPr="00BA537D" w:rsidRDefault="00C968CB" w:rsidP="00C874B4">
            <w:pPr>
              <w:pStyle w:val="Small"/>
              <w:jc w:val="left"/>
              <w:rPr>
                <w:b/>
              </w:rPr>
            </w:pPr>
            <w:r w:rsidRPr="00BA537D">
              <w:rPr>
                <w:b/>
              </w:rPr>
              <w:t>Výstup</w:t>
            </w:r>
          </w:p>
        </w:tc>
        <w:tc>
          <w:tcPr>
            <w:tcW w:w="3833" w:type="dxa"/>
          </w:tcPr>
          <w:p w:rsidR="00C968CB" w:rsidRPr="00BA537D" w:rsidRDefault="00C968CB" w:rsidP="00C874B4">
            <w:pPr>
              <w:pStyle w:val="Small"/>
              <w:jc w:val="left"/>
              <w:rPr>
                <w:b/>
              </w:rPr>
            </w:pPr>
            <w:r w:rsidRPr="00BA537D">
              <w:rPr>
                <w:b/>
              </w:rPr>
              <w:t>Etapa zpracování výstupu</w:t>
            </w:r>
          </w:p>
        </w:tc>
        <w:tc>
          <w:tcPr>
            <w:tcW w:w="2824" w:type="dxa"/>
          </w:tcPr>
          <w:p w:rsidR="00C968CB" w:rsidRPr="00BA537D" w:rsidRDefault="00C968CB" w:rsidP="00C874B4">
            <w:pPr>
              <w:pStyle w:val="Small"/>
              <w:jc w:val="left"/>
              <w:rPr>
                <w:b/>
              </w:rPr>
            </w:pPr>
            <w:r w:rsidRPr="00BA537D">
              <w:rPr>
                <w:b/>
              </w:rPr>
              <w:t>Typ předání / akceptace</w:t>
            </w:r>
          </w:p>
        </w:tc>
      </w:tr>
      <w:tr w:rsidR="00C968CB" w:rsidRPr="00BA537D" w:rsidTr="00C874B4">
        <w:tc>
          <w:tcPr>
            <w:tcW w:w="1838" w:type="dxa"/>
          </w:tcPr>
          <w:p w:rsidR="00C968CB" w:rsidRPr="00BA537D" w:rsidRDefault="00C968CB" w:rsidP="00C874B4">
            <w:pPr>
              <w:pStyle w:val="Small"/>
              <w:jc w:val="left"/>
            </w:pPr>
            <w:r w:rsidRPr="00BA537D">
              <w:t>Model návrhu</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Plán testů</w:t>
            </w:r>
          </w:p>
        </w:tc>
        <w:tc>
          <w:tcPr>
            <w:tcW w:w="3833" w:type="dxa"/>
          </w:tcPr>
          <w:p w:rsidR="00C968CB" w:rsidRPr="00BA537D" w:rsidRDefault="00C968CB" w:rsidP="00C874B4">
            <w:pPr>
              <w:pStyle w:val="Small"/>
              <w:jc w:val="left"/>
            </w:pPr>
            <w:r w:rsidRPr="00BA537D">
              <w:t>Příprava testovacího plánu a scénářů</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Testovací scénáře</w:t>
            </w:r>
          </w:p>
        </w:tc>
        <w:tc>
          <w:tcPr>
            <w:tcW w:w="3833" w:type="dxa"/>
          </w:tcPr>
          <w:p w:rsidR="00C968CB" w:rsidRPr="00BA537D" w:rsidRDefault="00C968CB" w:rsidP="00C874B4">
            <w:pPr>
              <w:pStyle w:val="Small"/>
              <w:jc w:val="left"/>
            </w:pPr>
            <w:r w:rsidRPr="00BA537D">
              <w:t>Příprava testovacího plánu a scénářů</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Instalační média</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Předání</w:t>
            </w:r>
          </w:p>
        </w:tc>
      </w:tr>
      <w:tr w:rsidR="00C968CB" w:rsidRPr="00BA537D" w:rsidTr="00C874B4">
        <w:tc>
          <w:tcPr>
            <w:tcW w:w="1838" w:type="dxa"/>
          </w:tcPr>
          <w:p w:rsidR="00C968CB" w:rsidRPr="00BA537D" w:rsidRDefault="00C968CB" w:rsidP="00C874B4">
            <w:pPr>
              <w:pStyle w:val="Small"/>
              <w:jc w:val="left"/>
            </w:pPr>
            <w:r w:rsidRPr="00BA537D">
              <w:t>Užívací práva</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Předání</w:t>
            </w:r>
          </w:p>
        </w:tc>
      </w:tr>
      <w:tr w:rsidR="00C968CB" w:rsidRPr="00BA537D" w:rsidTr="00C874B4">
        <w:tc>
          <w:tcPr>
            <w:tcW w:w="1838" w:type="dxa"/>
          </w:tcPr>
          <w:p w:rsidR="00C968CB" w:rsidRPr="00BA537D" w:rsidRDefault="00C968CB" w:rsidP="00C874B4">
            <w:pPr>
              <w:pStyle w:val="Small"/>
              <w:jc w:val="left"/>
            </w:pPr>
            <w:r w:rsidRPr="00BA537D">
              <w:t>Zdrojové kódy</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Předání</w:t>
            </w:r>
          </w:p>
        </w:tc>
      </w:tr>
      <w:tr w:rsidR="00C968CB" w:rsidRPr="00BA537D" w:rsidTr="00C874B4">
        <w:tc>
          <w:tcPr>
            <w:tcW w:w="1838" w:type="dxa"/>
          </w:tcPr>
          <w:p w:rsidR="00C968CB" w:rsidRPr="00BA537D" w:rsidRDefault="00C968CB" w:rsidP="00C874B4">
            <w:pPr>
              <w:pStyle w:val="Small"/>
              <w:jc w:val="left"/>
            </w:pPr>
            <w:r w:rsidRPr="00BA537D">
              <w:t>Dokumentace</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Produkční instance RESSS</w:t>
            </w:r>
          </w:p>
        </w:tc>
        <w:tc>
          <w:tcPr>
            <w:tcW w:w="3833" w:type="dxa"/>
          </w:tcPr>
          <w:p w:rsidR="00C968CB" w:rsidRPr="00BA537D" w:rsidRDefault="00C968CB" w:rsidP="00C874B4">
            <w:pPr>
              <w:pStyle w:val="Small"/>
              <w:jc w:val="left"/>
            </w:pPr>
            <w:r w:rsidRPr="00BA537D">
              <w:t>Nasazení produkční instance RESSS</w:t>
            </w:r>
          </w:p>
        </w:tc>
        <w:tc>
          <w:tcPr>
            <w:tcW w:w="2824" w:type="dxa"/>
          </w:tcPr>
          <w:p w:rsidR="00C968CB" w:rsidRPr="00BA537D" w:rsidRDefault="00C968CB" w:rsidP="00C874B4">
            <w:pPr>
              <w:pStyle w:val="Small"/>
              <w:jc w:val="left"/>
            </w:pPr>
            <w:r w:rsidRPr="00BA537D">
              <w:t>Akceptace softwarového díla</w:t>
            </w:r>
          </w:p>
        </w:tc>
      </w:tr>
      <w:tr w:rsidR="00C968CB" w:rsidRPr="00BA537D" w:rsidTr="00C874B4">
        <w:tc>
          <w:tcPr>
            <w:tcW w:w="1838" w:type="dxa"/>
          </w:tcPr>
          <w:p w:rsidR="00C968CB" w:rsidRPr="00BA537D" w:rsidRDefault="00C968CB" w:rsidP="00C874B4">
            <w:pPr>
              <w:pStyle w:val="Small"/>
              <w:jc w:val="left"/>
            </w:pPr>
            <w:r w:rsidRPr="00BA537D">
              <w:t xml:space="preserve">Testovací </w:t>
            </w:r>
            <w:r>
              <w:t xml:space="preserve">a školící </w:t>
            </w:r>
            <w:r w:rsidRPr="00BA537D">
              <w:t>instance RESSS</w:t>
            </w:r>
          </w:p>
        </w:tc>
        <w:tc>
          <w:tcPr>
            <w:tcW w:w="3833" w:type="dxa"/>
          </w:tcPr>
          <w:p w:rsidR="00C968CB" w:rsidRPr="00BA537D" w:rsidRDefault="00C968CB" w:rsidP="00C874B4">
            <w:pPr>
              <w:pStyle w:val="Small"/>
              <w:jc w:val="left"/>
            </w:pPr>
            <w:r w:rsidRPr="00BA537D">
              <w:t>Nasazení testovací</w:t>
            </w:r>
            <w:r>
              <w:t xml:space="preserve"> a školící</w:t>
            </w:r>
            <w:r w:rsidRPr="00BA537D">
              <w:t xml:space="preserve"> instance RESSS</w:t>
            </w:r>
          </w:p>
        </w:tc>
        <w:tc>
          <w:tcPr>
            <w:tcW w:w="2824" w:type="dxa"/>
          </w:tcPr>
          <w:p w:rsidR="00C968CB" w:rsidRPr="00BA537D" w:rsidRDefault="00C968CB" w:rsidP="00C874B4">
            <w:pPr>
              <w:pStyle w:val="Small"/>
              <w:jc w:val="left"/>
            </w:pPr>
            <w:r w:rsidRPr="00BA537D">
              <w:t>Akceptace softwarového díla</w:t>
            </w:r>
          </w:p>
        </w:tc>
      </w:tr>
      <w:tr w:rsidR="00C968CB" w:rsidRPr="00BA537D" w:rsidTr="00C874B4">
        <w:tc>
          <w:tcPr>
            <w:tcW w:w="1838" w:type="dxa"/>
          </w:tcPr>
          <w:p w:rsidR="00C968CB" w:rsidRPr="00BA537D" w:rsidRDefault="00C968CB" w:rsidP="00C874B4">
            <w:pPr>
              <w:pStyle w:val="Small"/>
              <w:jc w:val="left"/>
            </w:pPr>
            <w:r w:rsidRPr="00BA537D">
              <w:t>Přenesená data do produkční instance RESSS</w:t>
            </w:r>
          </w:p>
        </w:tc>
        <w:tc>
          <w:tcPr>
            <w:tcW w:w="3833" w:type="dxa"/>
          </w:tcPr>
          <w:p w:rsidR="00C968CB" w:rsidRPr="00BA537D" w:rsidRDefault="00C968CB" w:rsidP="00C874B4">
            <w:pPr>
              <w:pStyle w:val="Small"/>
              <w:jc w:val="left"/>
            </w:pPr>
            <w:r w:rsidRPr="00BA537D">
              <w:t>Provedení migrace dat</w:t>
            </w:r>
          </w:p>
        </w:tc>
        <w:tc>
          <w:tcPr>
            <w:tcW w:w="2824" w:type="dxa"/>
          </w:tcPr>
          <w:p w:rsidR="00C968CB" w:rsidRPr="00BA537D" w:rsidRDefault="00C968CB" w:rsidP="00C874B4">
            <w:pPr>
              <w:pStyle w:val="Small"/>
              <w:jc w:val="left"/>
            </w:pPr>
            <w:r w:rsidRPr="00BA537D">
              <w:t>Akceptace jednorázové služby</w:t>
            </w:r>
          </w:p>
        </w:tc>
      </w:tr>
      <w:tr w:rsidR="00C968CB" w:rsidRPr="00BA537D" w:rsidTr="00C874B4">
        <w:tc>
          <w:tcPr>
            <w:tcW w:w="1838" w:type="dxa"/>
          </w:tcPr>
          <w:p w:rsidR="00C968CB" w:rsidRPr="00BA537D" w:rsidRDefault="00C968CB" w:rsidP="00C874B4">
            <w:pPr>
              <w:pStyle w:val="Small"/>
              <w:jc w:val="left"/>
            </w:pPr>
            <w:r w:rsidRPr="00BA537D">
              <w:lastRenderedPageBreak/>
              <w:t>Přenesená data do testovací a školicí instance RESSS</w:t>
            </w:r>
          </w:p>
        </w:tc>
        <w:tc>
          <w:tcPr>
            <w:tcW w:w="3833" w:type="dxa"/>
          </w:tcPr>
          <w:p w:rsidR="00C968CB" w:rsidRPr="00BA537D" w:rsidRDefault="00C968CB" w:rsidP="00C874B4">
            <w:pPr>
              <w:pStyle w:val="Small"/>
              <w:jc w:val="left"/>
            </w:pPr>
            <w:r w:rsidRPr="00BA537D">
              <w:t>Provedení anonymizovaného vzorku dat</w:t>
            </w:r>
          </w:p>
        </w:tc>
        <w:tc>
          <w:tcPr>
            <w:tcW w:w="2824" w:type="dxa"/>
          </w:tcPr>
          <w:p w:rsidR="00C968CB" w:rsidRPr="00BA537D" w:rsidRDefault="00C968CB" w:rsidP="00C874B4">
            <w:pPr>
              <w:pStyle w:val="Small"/>
              <w:jc w:val="left"/>
            </w:pPr>
            <w:r w:rsidRPr="00BA537D">
              <w:t>Akceptace jednorázové služby</w:t>
            </w:r>
          </w:p>
        </w:tc>
      </w:tr>
    </w:tbl>
    <w:p w:rsidR="00C968CB" w:rsidRPr="007602A3" w:rsidRDefault="00C968CB" w:rsidP="00C968CB"/>
    <w:p w:rsidR="00C968CB" w:rsidRDefault="00C968CB">
      <w:pPr>
        <w:numPr>
          <w:ilvl w:val="1"/>
          <w:numId w:val="19"/>
        </w:numPr>
        <w:spacing w:after="0" w:line="276" w:lineRule="auto"/>
        <w:jc w:val="both"/>
        <w:pPrChange w:id="99" w:author="." w:date="2016-09-29T17:08:00Z">
          <w:pPr>
            <w:numPr>
              <w:ilvl w:val="1"/>
              <w:numId w:val="2"/>
            </w:numPr>
            <w:spacing w:after="0" w:line="276" w:lineRule="auto"/>
            <w:ind w:left="454" w:hanging="454"/>
            <w:jc w:val="both"/>
          </w:pPr>
        </w:pPrChange>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C874B4">
        <w:trPr>
          <w:tblHeader/>
        </w:trPr>
        <w:tc>
          <w:tcPr>
            <w:tcW w:w="1838" w:type="dxa"/>
          </w:tcPr>
          <w:p w:rsidR="00C968CB" w:rsidRPr="00BA537D" w:rsidRDefault="00C968CB" w:rsidP="00C874B4">
            <w:pPr>
              <w:rPr>
                <w:b/>
                <w:sz w:val="18"/>
              </w:rPr>
            </w:pPr>
            <w:r w:rsidRPr="00BA537D">
              <w:rPr>
                <w:b/>
                <w:sz w:val="18"/>
              </w:rPr>
              <w:t>Výstup</w:t>
            </w:r>
          </w:p>
        </w:tc>
        <w:tc>
          <w:tcPr>
            <w:tcW w:w="3833" w:type="dxa"/>
          </w:tcPr>
          <w:p w:rsidR="00C968CB" w:rsidRPr="00BA537D" w:rsidRDefault="00C968CB" w:rsidP="00C874B4">
            <w:pPr>
              <w:rPr>
                <w:b/>
                <w:sz w:val="18"/>
              </w:rPr>
            </w:pPr>
            <w:r w:rsidRPr="00BA537D">
              <w:rPr>
                <w:b/>
                <w:sz w:val="18"/>
              </w:rPr>
              <w:t>Etapa zpracování výstupu</w:t>
            </w:r>
          </w:p>
        </w:tc>
        <w:tc>
          <w:tcPr>
            <w:tcW w:w="2824" w:type="dxa"/>
          </w:tcPr>
          <w:p w:rsidR="00C968CB" w:rsidRPr="00BA537D" w:rsidRDefault="00C968CB" w:rsidP="00C874B4">
            <w:pPr>
              <w:rPr>
                <w:b/>
                <w:sz w:val="18"/>
              </w:rPr>
            </w:pPr>
            <w:r w:rsidRPr="00BA537D">
              <w:rPr>
                <w:b/>
                <w:sz w:val="18"/>
              </w:rPr>
              <w:t>Typ předání / akceptace</w:t>
            </w:r>
          </w:p>
        </w:tc>
      </w:tr>
      <w:tr w:rsidR="00C968CB" w:rsidRPr="00BA537D" w:rsidTr="00C874B4">
        <w:tc>
          <w:tcPr>
            <w:tcW w:w="1838" w:type="dxa"/>
          </w:tcPr>
          <w:p w:rsidR="00C968CB" w:rsidRPr="00BA537D" w:rsidRDefault="00C968CB" w:rsidP="00C874B4">
            <w:pPr>
              <w:rPr>
                <w:sz w:val="18"/>
              </w:rPr>
            </w:pPr>
            <w:r w:rsidRPr="00BA537D">
              <w:rPr>
                <w:sz w:val="18"/>
              </w:rPr>
              <w:t>Školicí materiály</w:t>
            </w:r>
          </w:p>
        </w:tc>
        <w:tc>
          <w:tcPr>
            <w:tcW w:w="3833" w:type="dxa"/>
          </w:tcPr>
          <w:p w:rsidR="00C968CB" w:rsidRPr="00BA537D" w:rsidRDefault="00C968CB" w:rsidP="00C874B4">
            <w:pPr>
              <w:rPr>
                <w:sz w:val="18"/>
              </w:rPr>
            </w:pPr>
            <w:r w:rsidRPr="00BA537D">
              <w:rPr>
                <w:sz w:val="18"/>
              </w:rPr>
              <w:t>Návrh a implementace specifických rozšíření</w:t>
            </w:r>
          </w:p>
        </w:tc>
        <w:tc>
          <w:tcPr>
            <w:tcW w:w="2824" w:type="dxa"/>
          </w:tcPr>
          <w:p w:rsidR="00C968CB" w:rsidRPr="00BA537D" w:rsidRDefault="00C968CB" w:rsidP="00C874B4">
            <w:pPr>
              <w:rPr>
                <w:sz w:val="18"/>
              </w:rPr>
            </w:pPr>
            <w:r w:rsidRPr="00BA537D">
              <w:rPr>
                <w:sz w:val="18"/>
              </w:rPr>
              <w:t>Akceptace dokumentu</w:t>
            </w:r>
          </w:p>
        </w:tc>
      </w:tr>
      <w:tr w:rsidR="00C968CB" w:rsidRPr="00BA537D" w:rsidTr="00C874B4">
        <w:tc>
          <w:tcPr>
            <w:tcW w:w="1838" w:type="dxa"/>
          </w:tcPr>
          <w:p w:rsidR="00C968CB" w:rsidRPr="00BA537D" w:rsidRDefault="00C968CB" w:rsidP="00C874B4">
            <w:pPr>
              <w:rPr>
                <w:sz w:val="18"/>
              </w:rPr>
            </w:pPr>
            <w:r w:rsidRPr="00BA537D">
              <w:rPr>
                <w:sz w:val="18"/>
              </w:rPr>
              <w:t>Plán školení</w:t>
            </w:r>
          </w:p>
        </w:tc>
        <w:tc>
          <w:tcPr>
            <w:tcW w:w="3833" w:type="dxa"/>
          </w:tcPr>
          <w:p w:rsidR="00C968CB" w:rsidRPr="00BA537D" w:rsidRDefault="00C968CB" w:rsidP="00C874B4">
            <w:pPr>
              <w:rPr>
                <w:sz w:val="18"/>
              </w:rPr>
            </w:pPr>
            <w:r w:rsidRPr="00BA537D">
              <w:rPr>
                <w:sz w:val="18"/>
              </w:rPr>
              <w:t>Příprava plánu školení a provedení školení</w:t>
            </w:r>
          </w:p>
        </w:tc>
        <w:tc>
          <w:tcPr>
            <w:tcW w:w="2824" w:type="dxa"/>
          </w:tcPr>
          <w:p w:rsidR="00C968CB" w:rsidRPr="00BA537D" w:rsidRDefault="00C968CB" w:rsidP="00C874B4">
            <w:pPr>
              <w:rPr>
                <w:sz w:val="18"/>
              </w:rPr>
            </w:pPr>
            <w:r w:rsidRPr="00BA537D">
              <w:rPr>
                <w:sz w:val="18"/>
              </w:rPr>
              <w:t>Akceptace dokumentu</w:t>
            </w:r>
          </w:p>
        </w:tc>
      </w:tr>
      <w:tr w:rsidR="00C968CB" w:rsidRPr="00BA537D" w:rsidTr="00C874B4">
        <w:tc>
          <w:tcPr>
            <w:tcW w:w="1838" w:type="dxa"/>
          </w:tcPr>
          <w:p w:rsidR="00C968CB" w:rsidRPr="00BA537D" w:rsidRDefault="00C968CB" w:rsidP="00C874B4">
            <w:pPr>
              <w:rPr>
                <w:sz w:val="18"/>
              </w:rPr>
            </w:pPr>
            <w:r w:rsidRPr="00BA537D">
              <w:rPr>
                <w:sz w:val="18"/>
              </w:rPr>
              <w:t>Provedení školení</w:t>
            </w:r>
          </w:p>
        </w:tc>
        <w:tc>
          <w:tcPr>
            <w:tcW w:w="3833" w:type="dxa"/>
          </w:tcPr>
          <w:p w:rsidR="00C968CB" w:rsidRPr="00BA537D" w:rsidRDefault="00C968CB" w:rsidP="00C874B4">
            <w:pPr>
              <w:rPr>
                <w:sz w:val="18"/>
              </w:rPr>
            </w:pPr>
            <w:r w:rsidRPr="00BA537D">
              <w:rPr>
                <w:sz w:val="18"/>
              </w:rPr>
              <w:t>Příprava plánu školení a provedení školení</w:t>
            </w:r>
          </w:p>
        </w:tc>
        <w:tc>
          <w:tcPr>
            <w:tcW w:w="2824" w:type="dxa"/>
          </w:tcPr>
          <w:p w:rsidR="00C968CB" w:rsidRPr="00BA537D" w:rsidRDefault="00C968CB" w:rsidP="00C874B4">
            <w:pPr>
              <w:rPr>
                <w:sz w:val="18"/>
              </w:rPr>
            </w:pPr>
            <w:r w:rsidRPr="00BA537D">
              <w:rPr>
                <w:sz w:val="18"/>
              </w:rPr>
              <w:t>Akceptace jednorázové služby</w:t>
            </w:r>
          </w:p>
        </w:tc>
      </w:tr>
    </w:tbl>
    <w:p w:rsidR="00C968CB" w:rsidRDefault="00C968CB" w:rsidP="00C968CB">
      <w:pPr>
        <w:ind w:left="567"/>
      </w:pPr>
    </w:p>
    <w:p w:rsidR="00B7510A" w:rsidRPr="00122386" w:rsidRDefault="00B7510A" w:rsidP="00B7510A"/>
    <w:p w:rsidR="00B7510A" w:rsidRPr="00EE1EA3" w:rsidRDefault="00B7510A" w:rsidP="006D7851">
      <w:pPr>
        <w:pStyle w:val="Nadpis1"/>
      </w:pPr>
      <w:bookmarkStart w:id="100" w:name="_Toc456948941"/>
      <w:r w:rsidRPr="00A956BE">
        <w:t>Podpora a provoz resortního elektronického systému spisové služby na Ministerstvu práce a sociálních věcí</w:t>
      </w:r>
      <w:bookmarkEnd w:id="100"/>
    </w:p>
    <w:p w:rsidR="00B7510A" w:rsidRPr="00EE1EA3" w:rsidRDefault="00B7510A" w:rsidP="006D7851">
      <w:pPr>
        <w:pStyle w:val="Nadpis2"/>
      </w:pPr>
      <w:bookmarkStart w:id="101" w:name="_Toc456948942"/>
      <w:r>
        <w:t>Předmět a podmínky plnění</w:t>
      </w:r>
      <w:bookmarkEnd w:id="101"/>
    </w:p>
    <w:p w:rsidR="00B7510A" w:rsidRDefault="00B7510A" w:rsidP="006D7851">
      <w:pPr>
        <w:numPr>
          <w:ilvl w:val="1"/>
          <w:numId w:val="10"/>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Ministerstvu práce a sociálních věcí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MPSV.</w:t>
      </w:r>
    </w:p>
    <w:p w:rsidR="00B7510A" w:rsidRDefault="00B7510A">
      <w:pPr>
        <w:numPr>
          <w:ilvl w:val="1"/>
          <w:numId w:val="10"/>
        </w:numPr>
        <w:spacing w:after="0" w:line="276" w:lineRule="auto"/>
        <w:jc w:val="both"/>
        <w:pPrChange w:id="102" w:author="." w:date="2016-09-29T17:08:00Z">
          <w:pPr>
            <w:numPr>
              <w:ilvl w:val="1"/>
              <w:numId w:val="2"/>
            </w:numPr>
            <w:spacing w:after="0" w:line="276" w:lineRule="auto"/>
            <w:ind w:left="454" w:hanging="454"/>
            <w:jc w:val="both"/>
          </w:pPr>
        </w:pPrChange>
      </w:pPr>
      <w:r>
        <w:t xml:space="preserve">Plnění bude splňovat požadavky kladené na služby, které jsou uvedeny v příloze číslo 4 </w:t>
      </w:r>
      <w:r w:rsidR="00CE3E96">
        <w:t>Rámcov</w:t>
      </w:r>
      <w:r>
        <w:t>é smlouvy Požadavky na služby a sankce.</w:t>
      </w:r>
    </w:p>
    <w:p w:rsidR="00B7510A" w:rsidRDefault="00B7510A">
      <w:pPr>
        <w:numPr>
          <w:ilvl w:val="1"/>
          <w:numId w:val="10"/>
        </w:numPr>
        <w:spacing w:after="0" w:line="276" w:lineRule="auto"/>
        <w:jc w:val="both"/>
        <w:pPrChange w:id="103"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MPSV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pPr>
        <w:numPr>
          <w:ilvl w:val="1"/>
          <w:numId w:val="10"/>
        </w:numPr>
        <w:spacing w:after="0" w:line="276" w:lineRule="auto"/>
        <w:jc w:val="both"/>
        <w:pPrChange w:id="104" w:author="." w:date="2016-09-29T17:08:00Z">
          <w:pPr>
            <w:numPr>
              <w:ilvl w:val="1"/>
              <w:numId w:val="2"/>
            </w:numPr>
            <w:spacing w:after="0" w:line="276" w:lineRule="auto"/>
            <w:ind w:left="454" w:hanging="454"/>
            <w:jc w:val="both"/>
          </w:pPr>
        </w:pPrChange>
      </w:pPr>
      <w:r>
        <w:t>V rámci podpory a provozu RESSS na MPSV boudou Dodavatelem poskytovány následující skupiny služeb:</w:t>
      </w:r>
    </w:p>
    <w:p w:rsidR="00B7510A" w:rsidRDefault="00B7510A">
      <w:pPr>
        <w:numPr>
          <w:ilvl w:val="2"/>
          <w:numId w:val="10"/>
        </w:numPr>
        <w:spacing w:after="0" w:line="276" w:lineRule="auto"/>
        <w:jc w:val="both"/>
        <w:pPrChange w:id="105" w:author="." w:date="2016-09-29T17:08:00Z">
          <w:pPr>
            <w:numPr>
              <w:ilvl w:val="2"/>
              <w:numId w:val="2"/>
            </w:numPr>
            <w:spacing w:after="0" w:line="276" w:lineRule="auto"/>
            <w:ind w:left="1021" w:hanging="567"/>
            <w:jc w:val="both"/>
          </w:pPr>
        </w:pPrChange>
      </w:pPr>
      <w:bookmarkStart w:id="106" w:name="_Ref445801593"/>
      <w:r>
        <w:t>„Služby provozu produkční instance RESSS“ za účelem provozu RESSS pro produkční využití.</w:t>
      </w:r>
      <w:bookmarkEnd w:id="106"/>
    </w:p>
    <w:p w:rsidR="00B7510A" w:rsidRDefault="00B7510A">
      <w:pPr>
        <w:numPr>
          <w:ilvl w:val="2"/>
          <w:numId w:val="10"/>
        </w:numPr>
        <w:spacing w:after="0" w:line="276" w:lineRule="auto"/>
        <w:jc w:val="both"/>
        <w:pPrChange w:id="107" w:author="." w:date="2016-09-29T17:08:00Z">
          <w:pPr>
            <w:numPr>
              <w:ilvl w:val="2"/>
              <w:numId w:val="2"/>
            </w:numPr>
            <w:spacing w:after="0" w:line="276" w:lineRule="auto"/>
            <w:ind w:left="1021" w:hanging="567"/>
            <w:jc w:val="both"/>
          </w:pPr>
        </w:pPrChange>
      </w:pPr>
      <w:r>
        <w:t>„Služby provozu testovací instance RESSS“ za účelem údržby a připravenosti RESSS pro účely testování.</w:t>
      </w:r>
    </w:p>
    <w:p w:rsidR="00B7510A" w:rsidRDefault="00B7510A">
      <w:pPr>
        <w:numPr>
          <w:ilvl w:val="2"/>
          <w:numId w:val="10"/>
        </w:numPr>
        <w:spacing w:after="0" w:line="276" w:lineRule="auto"/>
        <w:jc w:val="both"/>
        <w:pPrChange w:id="108" w:author="." w:date="2016-09-29T17:08:00Z">
          <w:pPr>
            <w:numPr>
              <w:ilvl w:val="2"/>
              <w:numId w:val="2"/>
            </w:numPr>
            <w:spacing w:after="0" w:line="276" w:lineRule="auto"/>
            <w:ind w:left="1021" w:hanging="567"/>
            <w:jc w:val="both"/>
          </w:pPr>
        </w:pPrChange>
      </w:pPr>
      <w:bookmarkStart w:id="109" w:name="_Ref445801743"/>
      <w:r>
        <w:t>„Služby provozu školící instance RESSS“ za účelem údržby a zajištění připravenosti  RESSS pro účely školení.</w:t>
      </w:r>
      <w:bookmarkEnd w:id="109"/>
    </w:p>
    <w:p w:rsidR="00B7510A" w:rsidRDefault="00B7510A">
      <w:pPr>
        <w:numPr>
          <w:ilvl w:val="2"/>
          <w:numId w:val="10"/>
        </w:numPr>
        <w:spacing w:after="0" w:line="276" w:lineRule="auto"/>
        <w:jc w:val="both"/>
        <w:pPrChange w:id="110" w:author="." w:date="2016-09-29T17:08:00Z">
          <w:pPr>
            <w:numPr>
              <w:ilvl w:val="2"/>
              <w:numId w:val="2"/>
            </w:numPr>
            <w:spacing w:after="0" w:line="276" w:lineRule="auto"/>
            <w:ind w:left="1021" w:hanging="567"/>
            <w:jc w:val="both"/>
          </w:pPr>
        </w:pPrChange>
      </w:pPr>
      <w:bookmarkStart w:id="111" w:name="_Ref445801604"/>
      <w:r>
        <w:t>„Služby podpory produkční instance RESSS“ za účelem řešení mimořádných stavů a události v souvislosti s produkčním využíváním RESSS.</w:t>
      </w:r>
      <w:bookmarkEnd w:id="111"/>
    </w:p>
    <w:p w:rsidR="00B7510A" w:rsidRDefault="00B7510A">
      <w:pPr>
        <w:numPr>
          <w:ilvl w:val="2"/>
          <w:numId w:val="10"/>
        </w:numPr>
        <w:spacing w:after="0" w:line="276" w:lineRule="auto"/>
        <w:jc w:val="both"/>
        <w:pPrChange w:id="112" w:author="." w:date="2016-09-29T17:08:00Z">
          <w:pPr>
            <w:numPr>
              <w:ilvl w:val="2"/>
              <w:numId w:val="2"/>
            </w:numPr>
            <w:spacing w:after="0" w:line="276" w:lineRule="auto"/>
            <w:ind w:left="1021" w:hanging="567"/>
            <w:jc w:val="both"/>
          </w:pPr>
        </w:pPrChange>
      </w:pPr>
      <w:bookmarkStart w:id="113" w:name="_Ref445801753"/>
      <w:r>
        <w:t>„Služby podpory školící instance RESSS“ za účelem řešení mimořádných stavů a událostí v souvislosti s využíváním RESSS pro účely školení.</w:t>
      </w:r>
      <w:bookmarkEnd w:id="113"/>
    </w:p>
    <w:p w:rsidR="00B7510A" w:rsidRDefault="00B7510A">
      <w:pPr>
        <w:numPr>
          <w:ilvl w:val="2"/>
          <w:numId w:val="10"/>
        </w:numPr>
        <w:spacing w:after="0" w:line="276" w:lineRule="auto"/>
        <w:jc w:val="both"/>
        <w:pPrChange w:id="114" w:author="." w:date="2016-09-29T17:08:00Z">
          <w:pPr>
            <w:numPr>
              <w:ilvl w:val="2"/>
              <w:numId w:val="2"/>
            </w:numPr>
            <w:spacing w:after="0" w:line="276" w:lineRule="auto"/>
            <w:ind w:left="1021" w:hanging="567"/>
            <w:jc w:val="both"/>
          </w:pPr>
        </w:pPrChange>
      </w:pPr>
      <w:r>
        <w:t>„Služby školení a vzdělávání“ za účelem průběžného doškolování pracovníků MPSV.</w:t>
      </w:r>
    </w:p>
    <w:p w:rsidR="00B7510A" w:rsidRDefault="00B7510A">
      <w:pPr>
        <w:numPr>
          <w:ilvl w:val="2"/>
          <w:numId w:val="10"/>
        </w:numPr>
        <w:spacing w:after="0" w:line="276" w:lineRule="auto"/>
        <w:jc w:val="both"/>
        <w:pPrChange w:id="115" w:author="." w:date="2016-09-29T17:08:00Z">
          <w:pPr>
            <w:numPr>
              <w:ilvl w:val="2"/>
              <w:numId w:val="2"/>
            </w:numPr>
            <w:spacing w:after="0" w:line="276" w:lineRule="auto"/>
            <w:ind w:left="1021" w:hanging="567"/>
            <w:jc w:val="both"/>
          </w:pPr>
        </w:pPrChange>
      </w:pPr>
      <w:r>
        <w:lastRenderedPageBreak/>
        <w:t>„Služby architektury“ za účelem poskytování součinnosti pro řízení podnikové architektury MPSV v problematice mající vztah k RESSS nasazenému na MPSV.</w:t>
      </w:r>
    </w:p>
    <w:p w:rsidR="00B7510A" w:rsidRDefault="00B7510A">
      <w:pPr>
        <w:numPr>
          <w:ilvl w:val="2"/>
          <w:numId w:val="10"/>
        </w:numPr>
        <w:spacing w:after="0" w:line="276" w:lineRule="auto"/>
        <w:jc w:val="both"/>
        <w:pPrChange w:id="116"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MPSV. </w:t>
      </w:r>
    </w:p>
    <w:p w:rsidR="00B7510A" w:rsidRDefault="00B7510A">
      <w:pPr>
        <w:numPr>
          <w:ilvl w:val="1"/>
          <w:numId w:val="10"/>
        </w:numPr>
        <w:spacing w:after="0" w:line="276" w:lineRule="auto"/>
        <w:jc w:val="both"/>
        <w:pPrChange w:id="117" w:author="." w:date="2016-09-29T17:08:00Z">
          <w:pPr>
            <w:numPr>
              <w:ilvl w:val="1"/>
              <w:numId w:val="2"/>
            </w:numPr>
            <w:spacing w:after="0" w:line="276" w:lineRule="auto"/>
            <w:ind w:left="454" w:hanging="454"/>
            <w:jc w:val="both"/>
          </w:pPr>
        </w:pPrChange>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pPr>
        <w:numPr>
          <w:ilvl w:val="1"/>
          <w:numId w:val="10"/>
        </w:numPr>
        <w:spacing w:after="0" w:line="276" w:lineRule="auto"/>
        <w:jc w:val="both"/>
        <w:pPrChange w:id="118" w:author="." w:date="2016-09-29T17:08:00Z">
          <w:pPr>
            <w:numPr>
              <w:ilvl w:val="1"/>
              <w:numId w:val="2"/>
            </w:numPr>
            <w:spacing w:after="0" w:line="276" w:lineRule="auto"/>
            <w:ind w:left="454" w:hanging="454"/>
            <w:jc w:val="both"/>
          </w:pPr>
        </w:pPrChange>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pPr>
        <w:numPr>
          <w:ilvl w:val="1"/>
          <w:numId w:val="10"/>
        </w:numPr>
        <w:spacing w:after="0" w:line="276" w:lineRule="auto"/>
        <w:jc w:val="both"/>
        <w:pPrChange w:id="119" w:author="." w:date="2016-09-29T17:08:00Z">
          <w:pPr>
            <w:numPr>
              <w:ilvl w:val="1"/>
              <w:numId w:val="2"/>
            </w:numPr>
            <w:spacing w:after="0" w:line="276" w:lineRule="auto"/>
            <w:ind w:left="454" w:hanging="454"/>
            <w:jc w:val="both"/>
          </w:pPr>
        </w:pPrChange>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pPr>
        <w:numPr>
          <w:ilvl w:val="1"/>
          <w:numId w:val="10"/>
        </w:numPr>
        <w:spacing w:after="0" w:line="276" w:lineRule="auto"/>
        <w:jc w:val="both"/>
        <w:pPrChange w:id="120" w:author="." w:date="2016-09-29T17:08:00Z">
          <w:pPr>
            <w:numPr>
              <w:ilvl w:val="1"/>
              <w:numId w:val="2"/>
            </w:numPr>
            <w:spacing w:after="0" w:line="276" w:lineRule="auto"/>
            <w:ind w:left="454" w:hanging="454"/>
            <w:jc w:val="both"/>
          </w:pPr>
        </w:pPrChange>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pPr>
        <w:numPr>
          <w:ilvl w:val="1"/>
          <w:numId w:val="10"/>
        </w:numPr>
        <w:spacing w:after="0" w:line="276" w:lineRule="auto"/>
        <w:jc w:val="both"/>
        <w:pPrChange w:id="121" w:author="." w:date="2016-09-29T17:08:00Z">
          <w:pPr>
            <w:numPr>
              <w:ilvl w:val="1"/>
              <w:numId w:val="2"/>
            </w:numPr>
            <w:spacing w:after="0" w:line="276" w:lineRule="auto"/>
            <w:ind w:left="454" w:hanging="454"/>
            <w:jc w:val="both"/>
          </w:pPr>
        </w:pPrChange>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MPSV.</w:t>
      </w:r>
    </w:p>
    <w:p w:rsidR="00B7510A" w:rsidRDefault="00B7510A">
      <w:pPr>
        <w:numPr>
          <w:ilvl w:val="1"/>
          <w:numId w:val="10"/>
        </w:numPr>
        <w:spacing w:after="0" w:line="276" w:lineRule="auto"/>
        <w:jc w:val="both"/>
        <w:pPrChange w:id="122" w:author="." w:date="2016-09-29T17:08:00Z">
          <w:pPr>
            <w:numPr>
              <w:ilvl w:val="1"/>
              <w:numId w:val="2"/>
            </w:numPr>
            <w:spacing w:after="0" w:line="276" w:lineRule="auto"/>
            <w:ind w:left="454" w:hanging="454"/>
            <w:jc w:val="both"/>
          </w:pPr>
        </w:pPrChange>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pPr>
        <w:numPr>
          <w:ilvl w:val="1"/>
          <w:numId w:val="10"/>
        </w:numPr>
        <w:spacing w:after="0" w:line="276" w:lineRule="auto"/>
        <w:jc w:val="both"/>
        <w:pPrChange w:id="123" w:author="." w:date="2016-09-29T17:08:00Z">
          <w:pPr>
            <w:numPr>
              <w:ilvl w:val="1"/>
              <w:numId w:val="2"/>
            </w:numPr>
            <w:spacing w:after="0" w:line="276" w:lineRule="auto"/>
            <w:ind w:left="454" w:hanging="454"/>
            <w:jc w:val="both"/>
          </w:pPr>
        </w:pPrChange>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124" w:name="_Toc456948943"/>
      <w:r>
        <w:t>Termín a místo plnění</w:t>
      </w:r>
      <w:bookmarkEnd w:id="124"/>
    </w:p>
    <w:p w:rsidR="00B7510A" w:rsidRDefault="00BB0068">
      <w:pPr>
        <w:numPr>
          <w:ilvl w:val="1"/>
          <w:numId w:val="10"/>
        </w:numPr>
        <w:spacing w:after="0" w:line="276" w:lineRule="auto"/>
        <w:jc w:val="both"/>
        <w:pPrChange w:id="125" w:author="." w:date="2016-09-29T17:08:00Z">
          <w:pPr>
            <w:numPr>
              <w:ilvl w:val="1"/>
              <w:numId w:val="2"/>
            </w:numPr>
            <w:spacing w:after="0" w:line="276" w:lineRule="auto"/>
            <w:ind w:left="454" w:hanging="454"/>
            <w:jc w:val="both"/>
          </w:pPr>
        </w:pPrChange>
      </w:pPr>
      <w:r>
        <w:t>Plnění „Podpora a provoz</w:t>
      </w:r>
      <w:r w:rsidR="00B7510A" w:rsidRPr="00E351F5">
        <w:t xml:space="preserve"> resortního elektronického systému </w:t>
      </w:r>
      <w:r w:rsidR="00B7510A">
        <w:t xml:space="preserve">spisové služby </w:t>
      </w:r>
      <w:r w:rsidR="00B7510A" w:rsidRPr="00E351F5">
        <w:t>na Ministerstvu práce a sociálních věcí</w:t>
      </w:r>
      <w:r w:rsidR="00B7510A">
        <w:t xml:space="preserve">“ probíhá po celou dobu trvání </w:t>
      </w:r>
      <w:r w:rsidR="00CE3E96">
        <w:t>Rámcov</w:t>
      </w:r>
      <w:r w:rsidR="00B7510A">
        <w:t>é smlouvy.</w:t>
      </w:r>
    </w:p>
    <w:p w:rsidR="00B7510A" w:rsidRDefault="00B7510A">
      <w:pPr>
        <w:numPr>
          <w:ilvl w:val="1"/>
          <w:numId w:val="10"/>
        </w:numPr>
        <w:spacing w:after="0" w:line="276" w:lineRule="auto"/>
        <w:jc w:val="both"/>
        <w:pPrChange w:id="126" w:author="." w:date="2016-09-29T17:08:00Z">
          <w:pPr>
            <w:numPr>
              <w:ilvl w:val="1"/>
              <w:numId w:val="2"/>
            </w:numPr>
            <w:spacing w:after="0" w:line="276" w:lineRule="auto"/>
            <w:ind w:left="454" w:hanging="454"/>
            <w:jc w:val="both"/>
          </w:pPr>
        </w:pPrChange>
      </w:pPr>
      <w:r>
        <w:t xml:space="preserve">Místem </w:t>
      </w:r>
      <w:r w:rsidR="00BB0068">
        <w:t>Plnění „Podpora a provoz</w:t>
      </w:r>
      <w:r w:rsidRPr="00E351F5">
        <w:t xml:space="preserve"> resortního elektronického systému </w:t>
      </w:r>
      <w:r>
        <w:t xml:space="preserve">spisové služby </w:t>
      </w:r>
      <w:r w:rsidRPr="00E351F5">
        <w:t>na Ministerstvu práce a sociálních věcí</w:t>
      </w:r>
      <w:r>
        <w:t>“ je primárně sídlo MPSV. V případě plnění skupiny služeb „Služby školení a vzdělávání“ pak území České republiky.</w:t>
      </w:r>
    </w:p>
    <w:p w:rsidR="00B7510A" w:rsidRDefault="00860495" w:rsidP="006D7851">
      <w:pPr>
        <w:pStyle w:val="Nadpis2"/>
      </w:pPr>
      <w:bookmarkStart w:id="127" w:name="_Toc456948944"/>
      <w:r>
        <w:t>Platební podmínky</w:t>
      </w:r>
      <w:bookmarkEnd w:id="127"/>
    </w:p>
    <w:p w:rsidR="00B7510A" w:rsidRDefault="00B7510A">
      <w:pPr>
        <w:numPr>
          <w:ilvl w:val="1"/>
          <w:numId w:val="10"/>
        </w:numPr>
        <w:spacing w:after="0" w:line="276" w:lineRule="auto"/>
        <w:jc w:val="both"/>
        <w:pPrChange w:id="128"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na Ministerstvu práce a sociálních věcí</w:t>
      </w:r>
      <w:r>
        <w:t>“ je cenou jednotkovou za všechny služby, které jsou předmětem plnění, a je cenou za poskytování služeb po dobu jednoho kalendářního měsíce (cena měsíční).</w:t>
      </w:r>
    </w:p>
    <w:p w:rsidR="00B7510A" w:rsidRDefault="00B7510A">
      <w:pPr>
        <w:numPr>
          <w:ilvl w:val="1"/>
          <w:numId w:val="10"/>
        </w:numPr>
        <w:spacing w:after="0" w:line="276" w:lineRule="auto"/>
        <w:jc w:val="both"/>
        <w:pPrChange w:id="129" w:author="." w:date="2016-09-29T17:08:00Z">
          <w:pPr>
            <w:numPr>
              <w:ilvl w:val="1"/>
              <w:numId w:val="2"/>
            </w:numPr>
            <w:spacing w:after="0" w:line="276" w:lineRule="auto"/>
            <w:ind w:left="454" w:hanging="454"/>
            <w:jc w:val="both"/>
          </w:pPr>
        </w:pPrChange>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na Ministerstvu práce a sociálních věcí</w:t>
      </w:r>
      <w:r>
        <w:t xml:space="preserve">“ jsou dány </w:t>
      </w:r>
      <w:r w:rsidR="00CE3E96">
        <w:t>Rámcov</w:t>
      </w:r>
      <w:r>
        <w:t>ou smlouvou.</w:t>
      </w:r>
    </w:p>
    <w:p w:rsidR="00B7510A" w:rsidRDefault="00B7510A" w:rsidP="006D7851">
      <w:pPr>
        <w:pStyle w:val="Nadpis2"/>
      </w:pPr>
      <w:bookmarkStart w:id="130" w:name="_Toc456948945"/>
      <w:r>
        <w:t>Předání, převzetí a akceptace plnění</w:t>
      </w:r>
      <w:bookmarkEnd w:id="130"/>
    </w:p>
    <w:p w:rsidR="00B7510A" w:rsidRDefault="00B7510A">
      <w:pPr>
        <w:numPr>
          <w:ilvl w:val="1"/>
          <w:numId w:val="10"/>
        </w:numPr>
        <w:spacing w:after="0" w:line="276" w:lineRule="auto"/>
        <w:jc w:val="both"/>
        <w:pPrChange w:id="131"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na Ministerstvu práce a sociálních věcí</w:t>
      </w:r>
      <w:r>
        <w:t>“ probíhá na měsíční bázi, způsobem uvedeným v </w:t>
      </w:r>
      <w:r w:rsidR="00CE3E96">
        <w:t>Rámcov</w:t>
      </w:r>
      <w:r>
        <w:t>é smlouvě jako „Akceptace průběžné služby“.</w:t>
      </w:r>
    </w:p>
    <w:p w:rsidR="00B7510A" w:rsidRPr="00BD5E41" w:rsidRDefault="00B7510A">
      <w:pPr>
        <w:numPr>
          <w:ilvl w:val="1"/>
          <w:numId w:val="10"/>
        </w:numPr>
        <w:spacing w:after="0" w:line="276" w:lineRule="auto"/>
        <w:jc w:val="both"/>
        <w:pPrChange w:id="132" w:author="." w:date="2016-09-29T17:08:00Z">
          <w:pPr>
            <w:numPr>
              <w:ilvl w:val="1"/>
              <w:numId w:val="2"/>
            </w:numPr>
            <w:spacing w:after="0" w:line="276" w:lineRule="auto"/>
            <w:ind w:left="454" w:hanging="454"/>
            <w:jc w:val="both"/>
          </w:pPr>
        </w:pPrChange>
      </w:pPr>
      <w:r>
        <w:lastRenderedPageBreak/>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pPr>
        <w:numPr>
          <w:ilvl w:val="1"/>
          <w:numId w:val="10"/>
        </w:numPr>
        <w:spacing w:after="0" w:line="276" w:lineRule="auto"/>
        <w:jc w:val="both"/>
        <w:pPrChange w:id="133"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rsidR="00CE3E96">
        <w:t>Rámcov</w:t>
      </w:r>
      <w:r w:rsidRPr="00BD5E41">
        <w:t>ou smlouvou.</w:t>
      </w:r>
    </w:p>
    <w:p w:rsidR="00EB55CE" w:rsidRDefault="00EB55CE" w:rsidP="00EB55CE"/>
    <w:p w:rsidR="00EB1418" w:rsidRPr="00EE1EA3" w:rsidRDefault="00EB1418" w:rsidP="00EB1418">
      <w:pPr>
        <w:pStyle w:val="Nadpis1"/>
      </w:pPr>
      <w:bookmarkStart w:id="134" w:name="_Toc456948946"/>
      <w:r w:rsidRPr="00A956BE">
        <w:t xml:space="preserve">Podpora a provoz resortního elektronického systému spisové služby na </w:t>
      </w:r>
      <w:r>
        <w:t>Úřadu práce České republiky</w:t>
      </w:r>
      <w:bookmarkEnd w:id="134"/>
    </w:p>
    <w:p w:rsidR="00EB1418" w:rsidRPr="00EE1EA3" w:rsidRDefault="00EB1418" w:rsidP="00EB1418">
      <w:pPr>
        <w:pStyle w:val="Nadpis2"/>
      </w:pPr>
      <w:bookmarkStart w:id="135" w:name="_Toc456948947"/>
      <w:r>
        <w:t>Předmět a podmínky plnění</w:t>
      </w:r>
      <w:bookmarkEnd w:id="135"/>
    </w:p>
    <w:p w:rsidR="00EB1418" w:rsidRDefault="00EB1418" w:rsidP="00EB1418">
      <w:pPr>
        <w:numPr>
          <w:ilvl w:val="1"/>
          <w:numId w:val="12"/>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práce České republiky</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ÚP.</w:t>
      </w:r>
    </w:p>
    <w:p w:rsidR="00EB1418" w:rsidRDefault="00EB1418">
      <w:pPr>
        <w:numPr>
          <w:ilvl w:val="1"/>
          <w:numId w:val="10"/>
        </w:numPr>
        <w:spacing w:after="0" w:line="276" w:lineRule="auto"/>
        <w:jc w:val="both"/>
        <w:pPrChange w:id="136" w:author="." w:date="2016-09-29T17:08:00Z">
          <w:pPr>
            <w:numPr>
              <w:ilvl w:val="1"/>
              <w:numId w:val="2"/>
            </w:numPr>
            <w:spacing w:after="0" w:line="276" w:lineRule="auto"/>
            <w:ind w:left="454" w:hanging="454"/>
            <w:jc w:val="both"/>
          </w:pPr>
        </w:pPrChange>
      </w:pPr>
      <w:r>
        <w:t>Plnění bude splňovat požadavky kladené na služby, které jsou uvedeny v příloze číslo 4 Rámcové smlouvy Požadavky na služby a sankce.</w:t>
      </w:r>
    </w:p>
    <w:p w:rsidR="00EB1418" w:rsidRDefault="00EB1418">
      <w:pPr>
        <w:numPr>
          <w:ilvl w:val="1"/>
          <w:numId w:val="10"/>
        </w:numPr>
        <w:spacing w:after="0" w:line="276" w:lineRule="auto"/>
        <w:jc w:val="both"/>
        <w:pPrChange w:id="137"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ÚP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EB1418" w:rsidRDefault="00EB1418">
      <w:pPr>
        <w:numPr>
          <w:ilvl w:val="1"/>
          <w:numId w:val="10"/>
        </w:numPr>
        <w:spacing w:after="0" w:line="276" w:lineRule="auto"/>
        <w:jc w:val="both"/>
        <w:pPrChange w:id="138" w:author="." w:date="2016-09-29T17:08:00Z">
          <w:pPr>
            <w:numPr>
              <w:ilvl w:val="1"/>
              <w:numId w:val="2"/>
            </w:numPr>
            <w:spacing w:after="0" w:line="276" w:lineRule="auto"/>
            <w:ind w:left="454" w:hanging="454"/>
            <w:jc w:val="both"/>
          </w:pPr>
        </w:pPrChange>
      </w:pPr>
      <w:r>
        <w:t>V rámci podpory a provozu RESSS na ÚP boudou Dodavatelem poskytovány následující skupiny služeb:</w:t>
      </w:r>
    </w:p>
    <w:p w:rsidR="00EB1418" w:rsidRDefault="00EB1418">
      <w:pPr>
        <w:numPr>
          <w:ilvl w:val="2"/>
          <w:numId w:val="10"/>
        </w:numPr>
        <w:spacing w:after="0" w:line="276" w:lineRule="auto"/>
        <w:jc w:val="both"/>
        <w:pPrChange w:id="139" w:author="." w:date="2016-09-29T17:08:00Z">
          <w:pPr>
            <w:numPr>
              <w:ilvl w:val="2"/>
              <w:numId w:val="2"/>
            </w:numPr>
            <w:spacing w:after="0" w:line="276" w:lineRule="auto"/>
            <w:ind w:left="1021" w:hanging="567"/>
            <w:jc w:val="both"/>
          </w:pPr>
        </w:pPrChange>
      </w:pPr>
      <w:r>
        <w:t>„Služby provozu produkční instance RESSS“ za účelem provozu RESSS pro produkční využití.</w:t>
      </w:r>
    </w:p>
    <w:p w:rsidR="00EB1418" w:rsidRDefault="00EB1418">
      <w:pPr>
        <w:numPr>
          <w:ilvl w:val="2"/>
          <w:numId w:val="10"/>
        </w:numPr>
        <w:spacing w:after="0" w:line="276" w:lineRule="auto"/>
        <w:jc w:val="both"/>
        <w:pPrChange w:id="140" w:author="." w:date="2016-09-29T17:08:00Z">
          <w:pPr>
            <w:numPr>
              <w:ilvl w:val="2"/>
              <w:numId w:val="2"/>
            </w:numPr>
            <w:spacing w:after="0" w:line="276" w:lineRule="auto"/>
            <w:ind w:left="1021" w:hanging="567"/>
            <w:jc w:val="both"/>
          </w:pPr>
        </w:pPrChange>
      </w:pPr>
      <w:r>
        <w:t>„Služby provozu testovací instance RESSS“ za účelem údržby a připravenosti RESSS pro účely testování.</w:t>
      </w:r>
    </w:p>
    <w:p w:rsidR="00EB1418" w:rsidRDefault="00EB1418">
      <w:pPr>
        <w:numPr>
          <w:ilvl w:val="2"/>
          <w:numId w:val="10"/>
        </w:numPr>
        <w:spacing w:after="0" w:line="276" w:lineRule="auto"/>
        <w:jc w:val="both"/>
        <w:pPrChange w:id="141" w:author="." w:date="2016-09-29T17:08:00Z">
          <w:pPr>
            <w:numPr>
              <w:ilvl w:val="2"/>
              <w:numId w:val="2"/>
            </w:numPr>
            <w:spacing w:after="0" w:line="276" w:lineRule="auto"/>
            <w:ind w:left="1021" w:hanging="567"/>
            <w:jc w:val="both"/>
          </w:pPr>
        </w:pPrChange>
      </w:pPr>
      <w:r>
        <w:t>„Služby provozu školící instance RESSS“ za účelem údržby a zajištění připravenosti  RESSS pro účely školení.</w:t>
      </w:r>
    </w:p>
    <w:p w:rsidR="00EB1418" w:rsidRDefault="00EB1418">
      <w:pPr>
        <w:numPr>
          <w:ilvl w:val="2"/>
          <w:numId w:val="10"/>
        </w:numPr>
        <w:spacing w:after="0" w:line="276" w:lineRule="auto"/>
        <w:jc w:val="both"/>
        <w:pPrChange w:id="142" w:author="." w:date="2016-09-29T17:08:00Z">
          <w:pPr>
            <w:numPr>
              <w:ilvl w:val="2"/>
              <w:numId w:val="2"/>
            </w:numPr>
            <w:spacing w:after="0" w:line="276" w:lineRule="auto"/>
            <w:ind w:left="1021" w:hanging="567"/>
            <w:jc w:val="both"/>
          </w:pPr>
        </w:pPrChange>
      </w:pPr>
      <w:r>
        <w:t>„Služby podpory produkční instance RESSS“ za účelem řešení mimořádných stavů a události v souvislosti s produkčním využíváním RESSS.</w:t>
      </w:r>
    </w:p>
    <w:p w:rsidR="00EB1418" w:rsidRDefault="00EB1418">
      <w:pPr>
        <w:numPr>
          <w:ilvl w:val="2"/>
          <w:numId w:val="10"/>
        </w:numPr>
        <w:spacing w:after="0" w:line="276" w:lineRule="auto"/>
        <w:jc w:val="both"/>
        <w:pPrChange w:id="143" w:author="." w:date="2016-09-29T17:08:00Z">
          <w:pPr>
            <w:numPr>
              <w:ilvl w:val="2"/>
              <w:numId w:val="2"/>
            </w:numPr>
            <w:spacing w:after="0" w:line="276" w:lineRule="auto"/>
            <w:ind w:left="1021" w:hanging="567"/>
            <w:jc w:val="both"/>
          </w:pPr>
        </w:pPrChange>
      </w:pPr>
      <w:r>
        <w:t>„Služby podpory školící instance RESSS“ za účelem řešení mimořádných stavů a událostí v souvislosti s využíváním RESSS pro účely školení.</w:t>
      </w:r>
    </w:p>
    <w:p w:rsidR="00EB1418" w:rsidRDefault="00EB1418">
      <w:pPr>
        <w:numPr>
          <w:ilvl w:val="2"/>
          <w:numId w:val="10"/>
        </w:numPr>
        <w:spacing w:after="0" w:line="276" w:lineRule="auto"/>
        <w:jc w:val="both"/>
        <w:pPrChange w:id="144" w:author="." w:date="2016-09-29T17:08:00Z">
          <w:pPr>
            <w:numPr>
              <w:ilvl w:val="2"/>
              <w:numId w:val="2"/>
            </w:numPr>
            <w:spacing w:after="0" w:line="276" w:lineRule="auto"/>
            <w:ind w:left="1021" w:hanging="567"/>
            <w:jc w:val="both"/>
          </w:pPr>
        </w:pPrChange>
      </w:pPr>
      <w:r>
        <w:t>„Služby školení a vzdělávání“ za účelem průběžného doškolování pracovníků ÚP.</w:t>
      </w:r>
    </w:p>
    <w:p w:rsidR="00EB1418" w:rsidRDefault="00EB1418">
      <w:pPr>
        <w:numPr>
          <w:ilvl w:val="2"/>
          <w:numId w:val="10"/>
        </w:numPr>
        <w:spacing w:after="0" w:line="276" w:lineRule="auto"/>
        <w:jc w:val="both"/>
        <w:pPrChange w:id="145" w:author="." w:date="2016-09-29T17:08:00Z">
          <w:pPr>
            <w:numPr>
              <w:ilvl w:val="2"/>
              <w:numId w:val="2"/>
            </w:numPr>
            <w:spacing w:after="0" w:line="276" w:lineRule="auto"/>
            <w:ind w:left="1021" w:hanging="567"/>
            <w:jc w:val="both"/>
          </w:pPr>
        </w:pPrChange>
      </w:pPr>
      <w:r>
        <w:t>„Služby architektury“ za účelem poskytování součinnosti pro řízení podnikové architektury ÚP v problematice mající vztah k RESSS nasazenému na ÚP.</w:t>
      </w:r>
    </w:p>
    <w:p w:rsidR="00EB1418" w:rsidRDefault="00EB1418">
      <w:pPr>
        <w:numPr>
          <w:ilvl w:val="2"/>
          <w:numId w:val="10"/>
        </w:numPr>
        <w:spacing w:after="0" w:line="276" w:lineRule="auto"/>
        <w:jc w:val="both"/>
        <w:pPrChange w:id="146"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ÚP. </w:t>
      </w:r>
    </w:p>
    <w:p w:rsidR="00EB1418" w:rsidRDefault="00EB1418">
      <w:pPr>
        <w:numPr>
          <w:ilvl w:val="1"/>
          <w:numId w:val="10"/>
        </w:numPr>
        <w:spacing w:after="0" w:line="276" w:lineRule="auto"/>
        <w:jc w:val="both"/>
        <w:pPrChange w:id="147" w:author="." w:date="2016-09-29T17:08:00Z">
          <w:pPr>
            <w:numPr>
              <w:ilvl w:val="1"/>
              <w:numId w:val="2"/>
            </w:numPr>
            <w:spacing w:after="0" w:line="276" w:lineRule="auto"/>
            <w:ind w:left="454" w:hanging="454"/>
            <w:jc w:val="both"/>
          </w:pPr>
        </w:pPrChange>
      </w:pPr>
      <w:r>
        <w:t>V rámci skupiny služeb „Služby provozu produkční instance RESSS“ bude Dodavatel poskytovat veškeré služby v požadovaném rozsahu a kvalitě uvedené v příloze číslo 4 Rámcové smlouvy Požadavky na služby a sankce. Služby budou vykonávány ve vztahu k produkční instanci RESSS.</w:t>
      </w:r>
    </w:p>
    <w:p w:rsidR="00EB1418" w:rsidRDefault="00EB1418">
      <w:pPr>
        <w:numPr>
          <w:ilvl w:val="1"/>
          <w:numId w:val="10"/>
        </w:numPr>
        <w:spacing w:after="0" w:line="276" w:lineRule="auto"/>
        <w:jc w:val="both"/>
        <w:pPrChange w:id="148" w:author="." w:date="2016-09-29T17:08:00Z">
          <w:pPr>
            <w:numPr>
              <w:ilvl w:val="1"/>
              <w:numId w:val="2"/>
            </w:numPr>
            <w:spacing w:after="0" w:line="276" w:lineRule="auto"/>
            <w:ind w:left="454" w:hanging="454"/>
            <w:jc w:val="both"/>
          </w:pPr>
        </w:pPrChange>
      </w:pPr>
      <w:r>
        <w:t>V rámci skupiny služeb „Služby provozu testovací instance RESSS“ bude Dodavatel poskytovat vyjmenované služby v požadovaném rozsahu a kvalitě uvedené v příloze číslo 4 Rámcové smlouvy Požadavky na služby a sankce. Služby budou vykonávány ve vztahu k testovací instanci RESSS.</w:t>
      </w:r>
    </w:p>
    <w:p w:rsidR="00EB1418" w:rsidRDefault="00EB1418">
      <w:pPr>
        <w:numPr>
          <w:ilvl w:val="1"/>
          <w:numId w:val="10"/>
        </w:numPr>
        <w:spacing w:after="0" w:line="276" w:lineRule="auto"/>
        <w:jc w:val="both"/>
        <w:pPrChange w:id="149" w:author="." w:date="2016-09-29T17:08:00Z">
          <w:pPr>
            <w:numPr>
              <w:ilvl w:val="1"/>
              <w:numId w:val="2"/>
            </w:numPr>
            <w:spacing w:after="0" w:line="276" w:lineRule="auto"/>
            <w:ind w:left="454" w:hanging="454"/>
            <w:jc w:val="both"/>
          </w:pPr>
        </w:pPrChange>
      </w:pPr>
      <w:r>
        <w:lastRenderedPageBreak/>
        <w:t>V rámci skupiny služeb „Služby provozu školící instance RESSS“ bude Dodavatel poskytovat veškeré služby v požadovaném rozsahu a kvalitě uvedené v příloze číslo 4 Rámcové smlouvy Požadavky na služby a sankce. Služby budou vykonávány ve vztahu ke školící instanci RESSS.</w:t>
      </w:r>
    </w:p>
    <w:p w:rsidR="00EB1418" w:rsidRDefault="00EB1418">
      <w:pPr>
        <w:numPr>
          <w:ilvl w:val="1"/>
          <w:numId w:val="10"/>
        </w:numPr>
        <w:spacing w:after="0" w:line="276" w:lineRule="auto"/>
        <w:jc w:val="both"/>
        <w:pPrChange w:id="150" w:author="." w:date="2016-09-29T17:08:00Z">
          <w:pPr>
            <w:numPr>
              <w:ilvl w:val="1"/>
              <w:numId w:val="2"/>
            </w:numPr>
            <w:spacing w:after="0" w:line="276" w:lineRule="auto"/>
            <w:ind w:left="454" w:hanging="454"/>
            <w:jc w:val="both"/>
          </w:pPr>
        </w:pPrChange>
      </w:pPr>
      <w:r>
        <w:t>V rámci skupiny služeb „Služby podpory produkční instance RESSS“ bude Dodavatel poskytovat veškeré služby v požadovaném rozsahu a kvalitě uvedené v příloze číslo 4 Rámcové smlouvy Požadavky na služby a sankce. Služby budou vykonávány ve vztahu ke produkční instanci RESSS.</w:t>
      </w:r>
    </w:p>
    <w:p w:rsidR="00EB1418" w:rsidRDefault="00EB1418">
      <w:pPr>
        <w:numPr>
          <w:ilvl w:val="1"/>
          <w:numId w:val="10"/>
        </w:numPr>
        <w:spacing w:after="0" w:line="276" w:lineRule="auto"/>
        <w:jc w:val="both"/>
        <w:pPrChange w:id="151" w:author="." w:date="2016-09-29T17:08:00Z">
          <w:pPr>
            <w:numPr>
              <w:ilvl w:val="1"/>
              <w:numId w:val="2"/>
            </w:numPr>
            <w:spacing w:after="0" w:line="276" w:lineRule="auto"/>
            <w:ind w:left="454" w:hanging="454"/>
            <w:jc w:val="both"/>
          </w:pPr>
        </w:pPrChange>
      </w:pPr>
      <w:r>
        <w:t>V rámci skupiny služeb „Služby školení a vzdělávání“ bude Dodavatel poskytovat veškeré služby v požadovaném rozsahu a kvalitě uvedené v příloze číslo 4 Rámcové smlouvy Požadavky na služby a sankce. Pro potřeby školení bude využívána školící instance RESSS na ÚP.</w:t>
      </w:r>
    </w:p>
    <w:p w:rsidR="00EB1418" w:rsidRDefault="00EB1418">
      <w:pPr>
        <w:numPr>
          <w:ilvl w:val="1"/>
          <w:numId w:val="10"/>
        </w:numPr>
        <w:spacing w:after="0" w:line="276" w:lineRule="auto"/>
        <w:jc w:val="both"/>
        <w:pPrChange w:id="152" w:author="." w:date="2016-09-29T17:08:00Z">
          <w:pPr>
            <w:numPr>
              <w:ilvl w:val="1"/>
              <w:numId w:val="2"/>
            </w:numPr>
            <w:spacing w:after="0" w:line="276" w:lineRule="auto"/>
            <w:ind w:left="454" w:hanging="454"/>
            <w:jc w:val="both"/>
          </w:pPr>
        </w:pPrChange>
      </w:pPr>
      <w:r>
        <w:t>V rámci skupiny služeb „Služby architektury“ bude Dodavatel poskytovat veškeré služby v požadovaném rozsahu a kvalitě uvedené v příloze číslo 4 Rámcové smlouvy Požadavky na služby a sankce.</w:t>
      </w:r>
    </w:p>
    <w:p w:rsidR="00EB1418" w:rsidRDefault="00EB1418">
      <w:pPr>
        <w:numPr>
          <w:ilvl w:val="1"/>
          <w:numId w:val="10"/>
        </w:numPr>
        <w:spacing w:after="0" w:line="276" w:lineRule="auto"/>
        <w:jc w:val="both"/>
        <w:pPrChange w:id="153" w:author="." w:date="2016-09-29T17:08:00Z">
          <w:pPr>
            <w:numPr>
              <w:ilvl w:val="1"/>
              <w:numId w:val="2"/>
            </w:numPr>
            <w:spacing w:after="0" w:line="276" w:lineRule="auto"/>
            <w:ind w:left="454" w:hanging="454"/>
            <w:jc w:val="both"/>
          </w:pPr>
        </w:pPrChange>
      </w:pPr>
      <w:r>
        <w:t>V rámci skupiny služeb „S</w:t>
      </w:r>
      <w:r w:rsidRPr="000B2C6F">
        <w:t>lužby řešení změn</w:t>
      </w:r>
      <w:r>
        <w:t xml:space="preserve">“ bude Dodavatel poskytovat veškeré služby v požadovaném rozsahu a </w:t>
      </w:r>
      <w:r w:rsidRPr="0085758D">
        <w:t xml:space="preserve">kvalitě uvedené </w:t>
      </w:r>
      <w:r>
        <w:t>v příloze číslo 4 Rámcové smlouvy Požadavky na služby a sankce.</w:t>
      </w:r>
    </w:p>
    <w:p w:rsidR="00EB1418" w:rsidRDefault="00EB1418" w:rsidP="00EB1418">
      <w:pPr>
        <w:pStyle w:val="Nadpis2"/>
      </w:pPr>
      <w:bookmarkStart w:id="154" w:name="_Toc456948948"/>
      <w:r>
        <w:t>Termín a místo plnění</w:t>
      </w:r>
      <w:bookmarkEnd w:id="154"/>
    </w:p>
    <w:p w:rsidR="00EB1418" w:rsidRDefault="00EB1418">
      <w:pPr>
        <w:numPr>
          <w:ilvl w:val="1"/>
          <w:numId w:val="10"/>
        </w:numPr>
        <w:spacing w:after="0" w:line="276" w:lineRule="auto"/>
        <w:jc w:val="both"/>
        <w:pPrChange w:id="155" w:author="." w:date="2016-09-29T17:08:00Z">
          <w:pPr>
            <w:numPr>
              <w:ilvl w:val="1"/>
              <w:numId w:val="2"/>
            </w:numPr>
            <w:spacing w:after="0" w:line="276" w:lineRule="auto"/>
            <w:ind w:left="454" w:hanging="454"/>
            <w:jc w:val="both"/>
          </w:pPr>
        </w:pPrChange>
      </w:pPr>
      <w:r>
        <w:t>Plnění „Podpora a provoz</w:t>
      </w:r>
      <w:r w:rsidRPr="00E351F5">
        <w:t xml:space="preserve"> resortního elektronického systému </w:t>
      </w:r>
      <w:r>
        <w:t xml:space="preserve">spisové služby </w:t>
      </w:r>
      <w:r w:rsidRPr="00E351F5">
        <w:t xml:space="preserve">na </w:t>
      </w:r>
      <w:r>
        <w:t>Úřadu práce České republiky“ probíhá po celou dobu trvání Rámcové smlouvy.</w:t>
      </w:r>
    </w:p>
    <w:p w:rsidR="00EB1418" w:rsidRDefault="00EB1418">
      <w:pPr>
        <w:numPr>
          <w:ilvl w:val="1"/>
          <w:numId w:val="10"/>
        </w:numPr>
        <w:spacing w:after="0" w:line="276" w:lineRule="auto"/>
        <w:jc w:val="both"/>
        <w:pPrChange w:id="156" w:author="." w:date="2016-09-29T17:08:00Z">
          <w:pPr>
            <w:numPr>
              <w:ilvl w:val="1"/>
              <w:numId w:val="2"/>
            </w:numPr>
            <w:spacing w:after="0" w:line="276" w:lineRule="auto"/>
            <w:ind w:left="454" w:hanging="454"/>
            <w:jc w:val="both"/>
          </w:pPr>
        </w:pPrChange>
      </w:pPr>
      <w:r>
        <w:t>Místem Plnění „Podpora a provoz</w:t>
      </w:r>
      <w:r w:rsidRPr="00E351F5">
        <w:t xml:space="preserve"> resortního elektronického systému </w:t>
      </w:r>
      <w:r>
        <w:t xml:space="preserve">spisové služby </w:t>
      </w:r>
      <w:r w:rsidRPr="00E351F5">
        <w:t xml:space="preserve">na </w:t>
      </w:r>
      <w:r>
        <w:t>Úřadu práce České republiky“ je primárně sídlo ÚP. V případě plnění skupiny služeb „Služby školení a vzdělávání“ pak území České republiky.</w:t>
      </w:r>
    </w:p>
    <w:p w:rsidR="00EB1418" w:rsidRDefault="00EB1418" w:rsidP="00EB1418">
      <w:pPr>
        <w:pStyle w:val="Nadpis2"/>
      </w:pPr>
      <w:bookmarkStart w:id="157" w:name="_Toc456948949"/>
      <w:r>
        <w:t>Platební podmínky</w:t>
      </w:r>
      <w:bookmarkEnd w:id="157"/>
    </w:p>
    <w:p w:rsidR="00EB1418" w:rsidRDefault="00EB1418">
      <w:pPr>
        <w:numPr>
          <w:ilvl w:val="1"/>
          <w:numId w:val="10"/>
        </w:numPr>
        <w:spacing w:after="0" w:line="276" w:lineRule="auto"/>
        <w:jc w:val="both"/>
        <w:pPrChange w:id="158"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 xml:space="preserve">na </w:t>
      </w:r>
      <w:r>
        <w:t>Úřadu práce České republiky“ je cenou jednotkovou za všechny služby, které jsou předmětem plnění, a je cenou za poskytování služeb po dobu jednoho kalendářního měsíce (cena měsíční).</w:t>
      </w:r>
    </w:p>
    <w:p w:rsidR="00EB1418" w:rsidRDefault="00EB1418">
      <w:pPr>
        <w:numPr>
          <w:ilvl w:val="1"/>
          <w:numId w:val="10"/>
        </w:numPr>
        <w:spacing w:after="0" w:line="276" w:lineRule="auto"/>
        <w:jc w:val="both"/>
        <w:pPrChange w:id="159" w:author="." w:date="2016-09-29T17:08:00Z">
          <w:pPr>
            <w:numPr>
              <w:ilvl w:val="1"/>
              <w:numId w:val="2"/>
            </w:numPr>
            <w:spacing w:after="0" w:line="276" w:lineRule="auto"/>
            <w:ind w:left="454" w:hanging="454"/>
            <w:jc w:val="both"/>
          </w:pPr>
        </w:pPrChange>
      </w:pPr>
      <w:r>
        <w:t>Platební (fakturační) milníky, resp. Platební podmínky pro plnění „</w:t>
      </w:r>
      <w:r w:rsidRPr="00E351F5">
        <w:t xml:space="preserve">Podpora a provoz resortního elektronického systému </w:t>
      </w:r>
      <w:r>
        <w:t xml:space="preserve">spisové služby </w:t>
      </w:r>
      <w:r w:rsidRPr="00E351F5">
        <w:t xml:space="preserve">na </w:t>
      </w:r>
      <w:r>
        <w:t>Úřadu práce České republiky“ jsou dány Rámcovou smlouvou.</w:t>
      </w:r>
    </w:p>
    <w:p w:rsidR="00EB1418" w:rsidRDefault="00EB1418" w:rsidP="00EB1418">
      <w:pPr>
        <w:pStyle w:val="Nadpis2"/>
      </w:pPr>
      <w:bookmarkStart w:id="160" w:name="_Toc456948950"/>
      <w:r>
        <w:t>Předání, převzetí a akceptace plnění</w:t>
      </w:r>
      <w:bookmarkEnd w:id="160"/>
    </w:p>
    <w:p w:rsidR="00EB1418" w:rsidRDefault="00EB1418">
      <w:pPr>
        <w:numPr>
          <w:ilvl w:val="1"/>
          <w:numId w:val="10"/>
        </w:numPr>
        <w:spacing w:after="0" w:line="276" w:lineRule="auto"/>
        <w:jc w:val="both"/>
        <w:pPrChange w:id="161"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 xml:space="preserve">na </w:t>
      </w:r>
      <w:r>
        <w:t>Úřadu práce České republiky“ probíhá na měsíční bázi, způsobem uvedeným v Rámcové smlouvě jako „Akceptace průběžné služby“.</w:t>
      </w:r>
    </w:p>
    <w:p w:rsidR="00EB1418" w:rsidRPr="00BD5E41" w:rsidRDefault="00EB1418">
      <w:pPr>
        <w:numPr>
          <w:ilvl w:val="1"/>
          <w:numId w:val="10"/>
        </w:numPr>
        <w:spacing w:after="0" w:line="276" w:lineRule="auto"/>
        <w:jc w:val="both"/>
        <w:pPrChange w:id="162"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t>Rámcov</w:t>
      </w:r>
      <w:r w:rsidRPr="00BD5E41">
        <w:t>ou smlouvou.</w:t>
      </w:r>
    </w:p>
    <w:p w:rsidR="00EB1418" w:rsidRPr="009041A1" w:rsidRDefault="00EB1418">
      <w:pPr>
        <w:numPr>
          <w:ilvl w:val="1"/>
          <w:numId w:val="10"/>
        </w:numPr>
        <w:spacing w:after="0" w:line="276" w:lineRule="auto"/>
        <w:jc w:val="both"/>
        <w:pPrChange w:id="163"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t>Rámcov</w:t>
      </w:r>
      <w:r w:rsidRPr="00BD5E41">
        <w:t>ou smlouvou.</w:t>
      </w:r>
    </w:p>
    <w:p w:rsidR="00EB1418" w:rsidRDefault="00EB1418" w:rsidP="00EB55CE"/>
    <w:p w:rsidR="00B7510A" w:rsidRPr="00EE1EA3" w:rsidRDefault="00B7510A" w:rsidP="006D7851">
      <w:pPr>
        <w:pStyle w:val="Nadpis1"/>
      </w:pPr>
      <w:bookmarkStart w:id="164" w:name="_Toc456948951"/>
      <w:r w:rsidRPr="00A956BE">
        <w:t xml:space="preserve">Podpora a provoz resortního elektronického systému spisové služby na </w:t>
      </w:r>
      <w:r>
        <w:t>České správě sociálního zabezpečení</w:t>
      </w:r>
      <w:bookmarkEnd w:id="164"/>
    </w:p>
    <w:p w:rsidR="00B7510A" w:rsidRPr="00EE1EA3" w:rsidRDefault="00B7510A" w:rsidP="006D7851">
      <w:pPr>
        <w:pStyle w:val="Nadpis2"/>
      </w:pPr>
      <w:bookmarkStart w:id="165" w:name="_Toc456948952"/>
      <w:r>
        <w:t>Předmět a podmínky plnění</w:t>
      </w:r>
      <w:bookmarkEnd w:id="165"/>
    </w:p>
    <w:p w:rsidR="00B7510A" w:rsidRDefault="00B7510A" w:rsidP="006D7851">
      <w:pPr>
        <w:numPr>
          <w:ilvl w:val="1"/>
          <w:numId w:val="11"/>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České správě sociálního zabezpečení</w:t>
      </w:r>
      <w:r w:rsidRPr="001422BE">
        <w:t>“ je posk</w:t>
      </w:r>
      <w:r>
        <w:t xml:space="preserve">ytnutí služeb za účelem podpory a </w:t>
      </w:r>
      <w:r>
        <w:lastRenderedPageBreak/>
        <w:t>provozu</w:t>
      </w:r>
      <w:r w:rsidRPr="001422BE">
        <w:t xml:space="preserve"> RESSS </w:t>
      </w:r>
      <w:r>
        <w:t xml:space="preserve">pro potřeby </w:t>
      </w:r>
      <w:r w:rsidRPr="001422BE">
        <w:t>produkč</w:t>
      </w:r>
      <w:r>
        <w:t>ního využití, pro potřeby testování a potřeby školení a případná dodávka specifických rozšíření RESSS pro potřeby ČSSZ.</w:t>
      </w:r>
    </w:p>
    <w:p w:rsidR="00B7510A" w:rsidRDefault="00B7510A">
      <w:pPr>
        <w:numPr>
          <w:ilvl w:val="1"/>
          <w:numId w:val="10"/>
        </w:numPr>
        <w:spacing w:after="0" w:line="276" w:lineRule="auto"/>
        <w:jc w:val="both"/>
        <w:pPrChange w:id="166" w:author="." w:date="2016-09-29T17:08:00Z">
          <w:pPr>
            <w:numPr>
              <w:ilvl w:val="1"/>
              <w:numId w:val="2"/>
            </w:numPr>
            <w:spacing w:after="0" w:line="276" w:lineRule="auto"/>
            <w:ind w:left="454" w:hanging="454"/>
            <w:jc w:val="both"/>
          </w:pPr>
        </w:pPrChange>
      </w:pPr>
      <w:r>
        <w:t xml:space="preserve">Plnění bude splňovat požadavky kladené na služby, které jsou uvedeny v příloze číslo 4 </w:t>
      </w:r>
      <w:r w:rsidR="00CE3E96">
        <w:t>Rámcov</w:t>
      </w:r>
      <w:r>
        <w:t>é smlouvy Požadavky na služby a sankce.</w:t>
      </w:r>
    </w:p>
    <w:p w:rsidR="00B7510A" w:rsidRDefault="00B7510A">
      <w:pPr>
        <w:numPr>
          <w:ilvl w:val="1"/>
          <w:numId w:val="10"/>
        </w:numPr>
        <w:spacing w:after="0" w:line="276" w:lineRule="auto"/>
        <w:jc w:val="both"/>
        <w:pPrChange w:id="167"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ČSSZ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pPr>
        <w:numPr>
          <w:ilvl w:val="1"/>
          <w:numId w:val="10"/>
        </w:numPr>
        <w:spacing w:after="0" w:line="276" w:lineRule="auto"/>
        <w:jc w:val="both"/>
        <w:pPrChange w:id="168" w:author="." w:date="2016-09-29T17:08:00Z">
          <w:pPr>
            <w:numPr>
              <w:ilvl w:val="1"/>
              <w:numId w:val="2"/>
            </w:numPr>
            <w:spacing w:after="0" w:line="276" w:lineRule="auto"/>
            <w:ind w:left="454" w:hanging="454"/>
            <w:jc w:val="both"/>
          </w:pPr>
        </w:pPrChange>
      </w:pPr>
      <w:r>
        <w:t>V rámci podpory a provozu RESSS na ČSSZ boudou Dodavatelem poskytovány následující skupiny služeb:</w:t>
      </w:r>
    </w:p>
    <w:p w:rsidR="00B7510A" w:rsidRDefault="00B7510A">
      <w:pPr>
        <w:numPr>
          <w:ilvl w:val="2"/>
          <w:numId w:val="10"/>
        </w:numPr>
        <w:spacing w:after="0" w:line="276" w:lineRule="auto"/>
        <w:jc w:val="both"/>
        <w:pPrChange w:id="169" w:author="." w:date="2016-09-29T17:08:00Z">
          <w:pPr>
            <w:numPr>
              <w:ilvl w:val="2"/>
              <w:numId w:val="2"/>
            </w:numPr>
            <w:spacing w:after="0" w:line="276" w:lineRule="auto"/>
            <w:ind w:left="1021" w:hanging="567"/>
            <w:jc w:val="both"/>
          </w:pPr>
        </w:pPrChange>
      </w:pPr>
      <w:r>
        <w:t>„Služby provozu produkční instance RESSS“ za účelem provozu RESSS pro produkční využití.</w:t>
      </w:r>
    </w:p>
    <w:p w:rsidR="00B7510A" w:rsidRDefault="00B7510A">
      <w:pPr>
        <w:numPr>
          <w:ilvl w:val="2"/>
          <w:numId w:val="10"/>
        </w:numPr>
        <w:spacing w:after="0" w:line="276" w:lineRule="auto"/>
        <w:jc w:val="both"/>
        <w:pPrChange w:id="170" w:author="." w:date="2016-09-29T17:08:00Z">
          <w:pPr>
            <w:numPr>
              <w:ilvl w:val="2"/>
              <w:numId w:val="2"/>
            </w:numPr>
            <w:spacing w:after="0" w:line="276" w:lineRule="auto"/>
            <w:ind w:left="1021" w:hanging="567"/>
            <w:jc w:val="both"/>
          </w:pPr>
        </w:pPrChange>
      </w:pPr>
      <w:r>
        <w:t>„Služby provozu testovací instance RESSS“ za účelem údržby a připravenosti RESSS pro účely testování.</w:t>
      </w:r>
    </w:p>
    <w:p w:rsidR="00B7510A" w:rsidRDefault="00B7510A">
      <w:pPr>
        <w:numPr>
          <w:ilvl w:val="2"/>
          <w:numId w:val="10"/>
        </w:numPr>
        <w:spacing w:after="0" w:line="276" w:lineRule="auto"/>
        <w:jc w:val="both"/>
        <w:pPrChange w:id="171" w:author="." w:date="2016-09-29T17:08:00Z">
          <w:pPr>
            <w:numPr>
              <w:ilvl w:val="2"/>
              <w:numId w:val="2"/>
            </w:numPr>
            <w:spacing w:after="0" w:line="276" w:lineRule="auto"/>
            <w:ind w:left="1021" w:hanging="567"/>
            <w:jc w:val="both"/>
          </w:pPr>
        </w:pPrChange>
      </w:pPr>
      <w:r>
        <w:t>„Služby provozu integrační instance RESSS“ za účelem údržby a zajištění připravenosti  RESSS pro účely integrací.</w:t>
      </w:r>
    </w:p>
    <w:p w:rsidR="00B7510A" w:rsidRDefault="00B7510A">
      <w:pPr>
        <w:numPr>
          <w:ilvl w:val="2"/>
          <w:numId w:val="10"/>
        </w:numPr>
        <w:spacing w:after="0" w:line="276" w:lineRule="auto"/>
        <w:jc w:val="both"/>
        <w:pPrChange w:id="172" w:author="." w:date="2016-09-29T17:08:00Z">
          <w:pPr>
            <w:numPr>
              <w:ilvl w:val="2"/>
              <w:numId w:val="2"/>
            </w:numPr>
            <w:spacing w:after="0" w:line="276" w:lineRule="auto"/>
            <w:ind w:left="1021" w:hanging="567"/>
            <w:jc w:val="both"/>
          </w:pPr>
        </w:pPrChange>
      </w:pPr>
      <w:r>
        <w:t>„Služby podpory produkční instance RESSS“ za účelem řešení mimořádných stavů a události v souvislosti s produkčním využíváním RESSS.</w:t>
      </w:r>
    </w:p>
    <w:p w:rsidR="00B7510A" w:rsidRDefault="00B7510A">
      <w:pPr>
        <w:numPr>
          <w:ilvl w:val="2"/>
          <w:numId w:val="10"/>
        </w:numPr>
        <w:spacing w:after="0" w:line="276" w:lineRule="auto"/>
        <w:jc w:val="both"/>
        <w:pPrChange w:id="173" w:author="." w:date="2016-09-29T17:08:00Z">
          <w:pPr>
            <w:numPr>
              <w:ilvl w:val="2"/>
              <w:numId w:val="2"/>
            </w:numPr>
            <w:spacing w:after="0" w:line="276" w:lineRule="auto"/>
            <w:ind w:left="1021" w:hanging="567"/>
            <w:jc w:val="both"/>
          </w:pPr>
        </w:pPrChange>
      </w:pPr>
      <w:r>
        <w:t>„Služby podpory integrační instance RESSS“ za účelem řešení mimořádných stavů a událostí v souvislosti s využíváním RESSS pro účely integrací.</w:t>
      </w:r>
    </w:p>
    <w:p w:rsidR="00B7510A" w:rsidRDefault="00B7510A">
      <w:pPr>
        <w:numPr>
          <w:ilvl w:val="2"/>
          <w:numId w:val="10"/>
        </w:numPr>
        <w:spacing w:after="0" w:line="276" w:lineRule="auto"/>
        <w:jc w:val="both"/>
        <w:pPrChange w:id="174" w:author="." w:date="2016-09-29T17:08:00Z">
          <w:pPr>
            <w:numPr>
              <w:ilvl w:val="2"/>
              <w:numId w:val="2"/>
            </w:numPr>
            <w:spacing w:after="0" w:line="276" w:lineRule="auto"/>
            <w:ind w:left="1021" w:hanging="567"/>
            <w:jc w:val="both"/>
          </w:pPr>
        </w:pPrChange>
      </w:pPr>
      <w:r>
        <w:t>„Služby školení a vzdělávání“ za účelem průběžného doškolování pracovníků ČSSZ.</w:t>
      </w:r>
    </w:p>
    <w:p w:rsidR="00B7510A" w:rsidRDefault="00B7510A">
      <w:pPr>
        <w:numPr>
          <w:ilvl w:val="2"/>
          <w:numId w:val="10"/>
        </w:numPr>
        <w:spacing w:after="0" w:line="276" w:lineRule="auto"/>
        <w:jc w:val="both"/>
        <w:pPrChange w:id="175" w:author="." w:date="2016-09-29T17:08:00Z">
          <w:pPr>
            <w:numPr>
              <w:ilvl w:val="2"/>
              <w:numId w:val="2"/>
            </w:numPr>
            <w:spacing w:after="0" w:line="276" w:lineRule="auto"/>
            <w:ind w:left="1021" w:hanging="567"/>
            <w:jc w:val="both"/>
          </w:pPr>
        </w:pPrChange>
      </w:pPr>
      <w:r>
        <w:t>„Služby architektury“ za účelem poskytování součinnosti pro řízení podnikové architektury ČSSZ v problematice mající vztah k RESSS nasazenému na ČSSZ.</w:t>
      </w:r>
    </w:p>
    <w:p w:rsidR="00B7510A" w:rsidRDefault="00B7510A">
      <w:pPr>
        <w:numPr>
          <w:ilvl w:val="2"/>
          <w:numId w:val="10"/>
        </w:numPr>
        <w:spacing w:after="0" w:line="276" w:lineRule="auto"/>
        <w:jc w:val="both"/>
        <w:pPrChange w:id="176"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ČSSZ. </w:t>
      </w:r>
    </w:p>
    <w:p w:rsidR="00B7510A" w:rsidRDefault="00B7510A">
      <w:pPr>
        <w:numPr>
          <w:ilvl w:val="1"/>
          <w:numId w:val="10"/>
        </w:numPr>
        <w:spacing w:after="0" w:line="276" w:lineRule="auto"/>
        <w:jc w:val="both"/>
        <w:pPrChange w:id="177" w:author="." w:date="2016-09-29T17:08:00Z">
          <w:pPr>
            <w:numPr>
              <w:ilvl w:val="1"/>
              <w:numId w:val="2"/>
            </w:numPr>
            <w:spacing w:after="0" w:line="276" w:lineRule="auto"/>
            <w:ind w:left="454" w:hanging="454"/>
            <w:jc w:val="both"/>
          </w:pPr>
        </w:pPrChange>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pPr>
        <w:numPr>
          <w:ilvl w:val="1"/>
          <w:numId w:val="10"/>
        </w:numPr>
        <w:spacing w:after="0" w:line="276" w:lineRule="auto"/>
        <w:jc w:val="both"/>
        <w:pPrChange w:id="178" w:author="." w:date="2016-09-29T17:08:00Z">
          <w:pPr>
            <w:numPr>
              <w:ilvl w:val="1"/>
              <w:numId w:val="2"/>
            </w:numPr>
            <w:spacing w:after="0" w:line="276" w:lineRule="auto"/>
            <w:ind w:left="454" w:hanging="454"/>
            <w:jc w:val="both"/>
          </w:pPr>
        </w:pPrChange>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pPr>
        <w:numPr>
          <w:ilvl w:val="1"/>
          <w:numId w:val="10"/>
        </w:numPr>
        <w:spacing w:after="0" w:line="276" w:lineRule="auto"/>
        <w:jc w:val="both"/>
        <w:pPrChange w:id="179" w:author="." w:date="2016-09-29T17:08:00Z">
          <w:pPr>
            <w:numPr>
              <w:ilvl w:val="1"/>
              <w:numId w:val="2"/>
            </w:numPr>
            <w:spacing w:after="0" w:line="276" w:lineRule="auto"/>
            <w:ind w:left="454" w:hanging="454"/>
            <w:jc w:val="both"/>
          </w:pPr>
        </w:pPrChange>
      </w:pPr>
      <w:r>
        <w:t xml:space="preserve">V rámci skupiny služeb „Služby provozu integrační instance RESSS“ bude Dodavatel poskytovat veškeré služby v požadovaném rozsahu a kvalitě uvedené v příloze číslo 4 </w:t>
      </w:r>
      <w:r w:rsidR="00CE3E96">
        <w:t>Rámcov</w:t>
      </w:r>
      <w:r>
        <w:t>é smlouvy Požadavky na služby a sankce. Služby budou vykonávány ve vztahu k integrační instanci RESSS.</w:t>
      </w:r>
    </w:p>
    <w:p w:rsidR="00B7510A" w:rsidRDefault="00B7510A">
      <w:pPr>
        <w:numPr>
          <w:ilvl w:val="1"/>
          <w:numId w:val="10"/>
        </w:numPr>
        <w:spacing w:after="0" w:line="276" w:lineRule="auto"/>
        <w:jc w:val="both"/>
        <w:pPrChange w:id="180" w:author="." w:date="2016-09-29T17:08:00Z">
          <w:pPr>
            <w:numPr>
              <w:ilvl w:val="1"/>
              <w:numId w:val="2"/>
            </w:numPr>
            <w:spacing w:after="0" w:line="276" w:lineRule="auto"/>
            <w:ind w:left="454" w:hanging="454"/>
            <w:jc w:val="both"/>
          </w:pPr>
        </w:pPrChange>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pPr>
        <w:numPr>
          <w:ilvl w:val="1"/>
          <w:numId w:val="10"/>
        </w:numPr>
        <w:spacing w:after="0" w:line="276" w:lineRule="auto"/>
        <w:jc w:val="both"/>
        <w:pPrChange w:id="181" w:author="." w:date="2016-09-29T17:08:00Z">
          <w:pPr>
            <w:numPr>
              <w:ilvl w:val="1"/>
              <w:numId w:val="2"/>
            </w:numPr>
            <w:spacing w:after="0" w:line="276" w:lineRule="auto"/>
            <w:ind w:left="454" w:hanging="454"/>
            <w:jc w:val="both"/>
          </w:pPr>
        </w:pPrChange>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integrační instance RESSS na ČSSZ.</w:t>
      </w:r>
    </w:p>
    <w:p w:rsidR="00B7510A" w:rsidRDefault="00B7510A">
      <w:pPr>
        <w:numPr>
          <w:ilvl w:val="1"/>
          <w:numId w:val="10"/>
        </w:numPr>
        <w:spacing w:after="0" w:line="276" w:lineRule="auto"/>
        <w:jc w:val="both"/>
        <w:pPrChange w:id="182" w:author="." w:date="2016-09-29T17:08:00Z">
          <w:pPr>
            <w:numPr>
              <w:ilvl w:val="1"/>
              <w:numId w:val="2"/>
            </w:numPr>
            <w:spacing w:after="0" w:line="276" w:lineRule="auto"/>
            <w:ind w:left="454" w:hanging="454"/>
            <w:jc w:val="both"/>
          </w:pPr>
        </w:pPrChange>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pPr>
        <w:numPr>
          <w:ilvl w:val="1"/>
          <w:numId w:val="10"/>
        </w:numPr>
        <w:spacing w:after="0" w:line="276" w:lineRule="auto"/>
        <w:jc w:val="both"/>
        <w:pPrChange w:id="183" w:author="." w:date="2016-09-29T17:08:00Z">
          <w:pPr>
            <w:numPr>
              <w:ilvl w:val="1"/>
              <w:numId w:val="2"/>
            </w:numPr>
            <w:spacing w:after="0" w:line="276" w:lineRule="auto"/>
            <w:ind w:left="454" w:hanging="454"/>
            <w:jc w:val="both"/>
          </w:pPr>
        </w:pPrChange>
      </w:pPr>
      <w:r>
        <w:lastRenderedPageBreak/>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184" w:name="_Toc456948953"/>
      <w:r>
        <w:t>Termín a místo plnění</w:t>
      </w:r>
      <w:bookmarkEnd w:id="184"/>
    </w:p>
    <w:p w:rsidR="00B7510A" w:rsidRDefault="00BB0068">
      <w:pPr>
        <w:numPr>
          <w:ilvl w:val="1"/>
          <w:numId w:val="10"/>
        </w:numPr>
        <w:spacing w:after="0" w:line="276" w:lineRule="auto"/>
        <w:jc w:val="both"/>
        <w:pPrChange w:id="185" w:author="." w:date="2016-09-29T17:08:00Z">
          <w:pPr>
            <w:numPr>
              <w:ilvl w:val="1"/>
              <w:numId w:val="2"/>
            </w:numPr>
            <w:spacing w:after="0" w:line="276" w:lineRule="auto"/>
            <w:ind w:left="454" w:hanging="454"/>
            <w:jc w:val="both"/>
          </w:pPr>
        </w:pPrChange>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České správě sociálního zabezpečení“ probíhá po celou dobu trvání </w:t>
      </w:r>
      <w:r w:rsidR="00CE3E96">
        <w:t>Rámcov</w:t>
      </w:r>
      <w:r w:rsidR="00B7510A">
        <w:t>é smlouvy.</w:t>
      </w:r>
    </w:p>
    <w:p w:rsidR="00B7510A" w:rsidRDefault="00B7510A">
      <w:pPr>
        <w:numPr>
          <w:ilvl w:val="1"/>
          <w:numId w:val="10"/>
        </w:numPr>
        <w:spacing w:after="0" w:line="276" w:lineRule="auto"/>
        <w:jc w:val="both"/>
        <w:pPrChange w:id="186" w:author="." w:date="2016-09-29T17:08:00Z">
          <w:pPr>
            <w:numPr>
              <w:ilvl w:val="1"/>
              <w:numId w:val="2"/>
            </w:numPr>
            <w:spacing w:after="0" w:line="276" w:lineRule="auto"/>
            <w:ind w:left="454" w:hanging="454"/>
            <w:jc w:val="both"/>
          </w:pPr>
        </w:pPrChange>
      </w:pPr>
      <w:r>
        <w:t xml:space="preserve">Místem </w:t>
      </w:r>
      <w:r w:rsidR="00BB0068">
        <w:t>Plnění „Podpora a provoz</w:t>
      </w:r>
      <w:r w:rsidRPr="00E351F5">
        <w:t xml:space="preserve"> resortního elektronického systému </w:t>
      </w:r>
      <w:r>
        <w:t xml:space="preserve">spisové služby </w:t>
      </w:r>
      <w:r w:rsidRPr="00E351F5">
        <w:t xml:space="preserve">na </w:t>
      </w:r>
      <w:r>
        <w:t>České správě sociálního zabezpečení“ je primárně sídlo ČSSZ. V případě plnění skupiny služeb „Služby školení a vzdělávání“ pak území České republiky.</w:t>
      </w:r>
    </w:p>
    <w:p w:rsidR="00B7510A" w:rsidRDefault="00860495" w:rsidP="006D7851">
      <w:pPr>
        <w:pStyle w:val="Nadpis2"/>
      </w:pPr>
      <w:bookmarkStart w:id="187" w:name="_Toc456948954"/>
      <w:r>
        <w:t>Platební podmínky</w:t>
      </w:r>
      <w:bookmarkEnd w:id="187"/>
    </w:p>
    <w:p w:rsidR="00B7510A" w:rsidRDefault="00B7510A">
      <w:pPr>
        <w:numPr>
          <w:ilvl w:val="1"/>
          <w:numId w:val="10"/>
        </w:numPr>
        <w:spacing w:after="0" w:line="276" w:lineRule="auto"/>
        <w:jc w:val="both"/>
        <w:pPrChange w:id="188"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 xml:space="preserve">na </w:t>
      </w:r>
      <w:r>
        <w:t>České správě sociálního zabezpečení“ je cenou jednotkovou za všechny služby, které jsou předmětem plnění, a je cenou za poskytování služeb po dobu jednoho kalendářního měsíce (cena měsíční).</w:t>
      </w:r>
    </w:p>
    <w:p w:rsidR="00B7510A" w:rsidRDefault="00B7510A">
      <w:pPr>
        <w:numPr>
          <w:ilvl w:val="1"/>
          <w:numId w:val="10"/>
        </w:numPr>
        <w:spacing w:after="0" w:line="276" w:lineRule="auto"/>
        <w:jc w:val="both"/>
        <w:pPrChange w:id="189" w:author="." w:date="2016-09-29T17:08:00Z">
          <w:pPr>
            <w:numPr>
              <w:ilvl w:val="1"/>
              <w:numId w:val="2"/>
            </w:numPr>
            <w:spacing w:after="0" w:line="276" w:lineRule="auto"/>
            <w:ind w:left="454" w:hanging="454"/>
            <w:jc w:val="both"/>
          </w:pPr>
        </w:pPrChange>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České správě sociálního zabezpečení“ jsou dány </w:t>
      </w:r>
      <w:r w:rsidR="00CE3E96">
        <w:t>Rámcov</w:t>
      </w:r>
      <w:r>
        <w:t>ou smlouvou.</w:t>
      </w:r>
    </w:p>
    <w:p w:rsidR="00B7510A" w:rsidRDefault="00B7510A" w:rsidP="006D7851">
      <w:pPr>
        <w:pStyle w:val="Nadpis2"/>
      </w:pPr>
      <w:bookmarkStart w:id="190" w:name="_Toc456948955"/>
      <w:r>
        <w:t>Předání, převzetí a akceptace plnění</w:t>
      </w:r>
      <w:bookmarkEnd w:id="190"/>
    </w:p>
    <w:p w:rsidR="00B7510A" w:rsidRDefault="00B7510A">
      <w:pPr>
        <w:numPr>
          <w:ilvl w:val="1"/>
          <w:numId w:val="10"/>
        </w:numPr>
        <w:spacing w:after="0" w:line="276" w:lineRule="auto"/>
        <w:jc w:val="both"/>
        <w:pPrChange w:id="191"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 xml:space="preserve">na </w:t>
      </w:r>
      <w:r>
        <w:t>České správě sociálního zabezpečení“ probíhá na měsíční bázi, způsobem uvedeným v </w:t>
      </w:r>
      <w:r w:rsidR="00CE3E96">
        <w:t>Rámcov</w:t>
      </w:r>
      <w:r>
        <w:t>é smlouvě jako „Akceptace průběžné služby“.</w:t>
      </w:r>
    </w:p>
    <w:p w:rsidR="00B7510A" w:rsidRPr="00BD5E41" w:rsidRDefault="00B7510A">
      <w:pPr>
        <w:numPr>
          <w:ilvl w:val="1"/>
          <w:numId w:val="10"/>
        </w:numPr>
        <w:spacing w:after="0" w:line="276" w:lineRule="auto"/>
        <w:jc w:val="both"/>
        <w:pPrChange w:id="192"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pPr>
        <w:numPr>
          <w:ilvl w:val="1"/>
          <w:numId w:val="10"/>
        </w:numPr>
        <w:spacing w:after="0" w:line="276" w:lineRule="auto"/>
        <w:jc w:val="both"/>
        <w:pPrChange w:id="193"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194" w:name="_Toc456948956"/>
      <w:r w:rsidRPr="00A956BE">
        <w:t xml:space="preserve">Podpora a provoz resortního elektronického systému spisové služby na </w:t>
      </w:r>
      <w:r>
        <w:t>Fondu dalšího vzdělávání</w:t>
      </w:r>
      <w:bookmarkEnd w:id="194"/>
    </w:p>
    <w:p w:rsidR="00B7510A" w:rsidRPr="00EE1EA3" w:rsidRDefault="00B7510A" w:rsidP="006D7851">
      <w:pPr>
        <w:pStyle w:val="Nadpis2"/>
      </w:pPr>
      <w:bookmarkStart w:id="195" w:name="_Toc456948957"/>
      <w:r>
        <w:t>Předmět a podmínky plnění</w:t>
      </w:r>
      <w:bookmarkEnd w:id="195"/>
    </w:p>
    <w:p w:rsidR="00B7510A" w:rsidRDefault="00B7510A" w:rsidP="006D7851">
      <w:pPr>
        <w:numPr>
          <w:ilvl w:val="1"/>
          <w:numId w:val="13"/>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Fondu dalšího vzdělávání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FDV.</w:t>
      </w:r>
    </w:p>
    <w:p w:rsidR="00B7510A" w:rsidRDefault="00B7510A">
      <w:pPr>
        <w:numPr>
          <w:ilvl w:val="1"/>
          <w:numId w:val="10"/>
        </w:numPr>
        <w:spacing w:after="0" w:line="276" w:lineRule="auto"/>
        <w:jc w:val="both"/>
        <w:pPrChange w:id="196" w:author="." w:date="2016-09-29T17:08:00Z">
          <w:pPr>
            <w:numPr>
              <w:ilvl w:val="1"/>
              <w:numId w:val="2"/>
            </w:numPr>
            <w:spacing w:after="0" w:line="276" w:lineRule="auto"/>
            <w:ind w:left="454" w:hanging="454"/>
            <w:jc w:val="both"/>
          </w:pPr>
        </w:pPrChange>
      </w:pPr>
      <w:r>
        <w:t xml:space="preserve">Plnění bude splňovat požadavky kladené na služby, které jsou uvedeny v příloze číslo 4 </w:t>
      </w:r>
      <w:r w:rsidR="00CE3E96">
        <w:t>Rámcov</w:t>
      </w:r>
      <w:r>
        <w:t>é smlouvy Požadavky na služby a sankce.</w:t>
      </w:r>
    </w:p>
    <w:p w:rsidR="00B7510A" w:rsidRDefault="00B7510A">
      <w:pPr>
        <w:numPr>
          <w:ilvl w:val="1"/>
          <w:numId w:val="10"/>
        </w:numPr>
        <w:spacing w:after="0" w:line="276" w:lineRule="auto"/>
        <w:jc w:val="both"/>
        <w:pPrChange w:id="197"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FDV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pPr>
        <w:numPr>
          <w:ilvl w:val="1"/>
          <w:numId w:val="10"/>
        </w:numPr>
        <w:spacing w:after="0" w:line="276" w:lineRule="auto"/>
        <w:jc w:val="both"/>
        <w:pPrChange w:id="198" w:author="." w:date="2016-09-29T17:08:00Z">
          <w:pPr>
            <w:numPr>
              <w:ilvl w:val="1"/>
              <w:numId w:val="2"/>
            </w:numPr>
            <w:spacing w:after="0" w:line="276" w:lineRule="auto"/>
            <w:ind w:left="454" w:hanging="454"/>
            <w:jc w:val="both"/>
          </w:pPr>
        </w:pPrChange>
      </w:pPr>
      <w:r>
        <w:t>V rámci podpory a provozu RESSS na FDV boudou Dodavatelem poskytovány následující skupiny služeb:</w:t>
      </w:r>
    </w:p>
    <w:p w:rsidR="00B7510A" w:rsidRDefault="00B7510A">
      <w:pPr>
        <w:numPr>
          <w:ilvl w:val="2"/>
          <w:numId w:val="10"/>
        </w:numPr>
        <w:spacing w:after="0" w:line="276" w:lineRule="auto"/>
        <w:jc w:val="both"/>
        <w:pPrChange w:id="199" w:author="." w:date="2016-09-29T17:08:00Z">
          <w:pPr>
            <w:numPr>
              <w:ilvl w:val="2"/>
              <w:numId w:val="2"/>
            </w:numPr>
            <w:spacing w:after="0" w:line="276" w:lineRule="auto"/>
            <w:ind w:left="1021" w:hanging="567"/>
            <w:jc w:val="both"/>
          </w:pPr>
        </w:pPrChange>
      </w:pPr>
      <w:r>
        <w:t>„Služby provozu produkční instance RESSS“ za účelem provozu RESSS pro produkční využití.</w:t>
      </w:r>
    </w:p>
    <w:p w:rsidR="00B7510A" w:rsidRDefault="00B7510A">
      <w:pPr>
        <w:numPr>
          <w:ilvl w:val="2"/>
          <w:numId w:val="10"/>
        </w:numPr>
        <w:spacing w:after="0" w:line="276" w:lineRule="auto"/>
        <w:jc w:val="both"/>
        <w:pPrChange w:id="200" w:author="." w:date="2016-09-29T17:08:00Z">
          <w:pPr>
            <w:numPr>
              <w:ilvl w:val="2"/>
              <w:numId w:val="2"/>
            </w:numPr>
            <w:spacing w:after="0" w:line="276" w:lineRule="auto"/>
            <w:ind w:left="1021" w:hanging="567"/>
            <w:jc w:val="both"/>
          </w:pPr>
        </w:pPrChange>
      </w:pPr>
      <w:r>
        <w:lastRenderedPageBreak/>
        <w:t>„Služby provozu testovací</w:t>
      </w:r>
      <w:r w:rsidR="00293C61">
        <w:t xml:space="preserve"> a školící</w:t>
      </w:r>
      <w:r>
        <w:t xml:space="preserve"> instance RESSS“ za účelem údržby a připravenosti RESSS pro účely testování</w:t>
      </w:r>
      <w:r w:rsidR="00293C61">
        <w:t xml:space="preserve"> a školení</w:t>
      </w:r>
      <w:r>
        <w:t>.</w:t>
      </w:r>
    </w:p>
    <w:p w:rsidR="00B7510A" w:rsidRDefault="00B7510A">
      <w:pPr>
        <w:numPr>
          <w:ilvl w:val="2"/>
          <w:numId w:val="10"/>
        </w:numPr>
        <w:spacing w:after="0" w:line="276" w:lineRule="auto"/>
        <w:jc w:val="both"/>
        <w:pPrChange w:id="201" w:author="." w:date="2016-09-29T17:08:00Z">
          <w:pPr>
            <w:numPr>
              <w:ilvl w:val="2"/>
              <w:numId w:val="2"/>
            </w:numPr>
            <w:spacing w:after="0" w:line="276" w:lineRule="auto"/>
            <w:ind w:left="1021" w:hanging="567"/>
            <w:jc w:val="both"/>
          </w:pPr>
        </w:pPrChange>
      </w:pPr>
      <w:r>
        <w:t>„Služby podpory produkční instance RESSS“ za účelem řešení mimořádných stavů a události v souvislosti s produkčním využíváním RESSS.</w:t>
      </w:r>
    </w:p>
    <w:p w:rsidR="00B7510A" w:rsidRDefault="00B7510A">
      <w:pPr>
        <w:numPr>
          <w:ilvl w:val="2"/>
          <w:numId w:val="10"/>
        </w:numPr>
        <w:spacing w:after="0" w:line="276" w:lineRule="auto"/>
        <w:jc w:val="both"/>
        <w:pPrChange w:id="202" w:author="." w:date="2016-09-29T17:08:00Z">
          <w:pPr>
            <w:numPr>
              <w:ilvl w:val="2"/>
              <w:numId w:val="2"/>
            </w:numPr>
            <w:spacing w:after="0" w:line="276" w:lineRule="auto"/>
            <w:ind w:left="1021" w:hanging="567"/>
            <w:jc w:val="both"/>
          </w:pPr>
        </w:pPrChange>
      </w:pPr>
      <w:r>
        <w:t>„Služby podpory</w:t>
      </w:r>
      <w:r w:rsidR="00293C61">
        <w:t xml:space="preserve"> testovací a</w:t>
      </w:r>
      <w:r>
        <w:t xml:space="preserve"> školící instance RESSS“ za účelem řešení mimořádných stavů a událostí v souvislosti s využíváním RESSS pro účely </w:t>
      </w:r>
      <w:r w:rsidR="00293C61">
        <w:t xml:space="preserve">testování a </w:t>
      </w:r>
      <w:r>
        <w:t>školení.</w:t>
      </w:r>
    </w:p>
    <w:p w:rsidR="00B7510A" w:rsidRDefault="00B7510A">
      <w:pPr>
        <w:numPr>
          <w:ilvl w:val="2"/>
          <w:numId w:val="10"/>
        </w:numPr>
        <w:spacing w:after="0" w:line="276" w:lineRule="auto"/>
        <w:jc w:val="both"/>
        <w:pPrChange w:id="203" w:author="." w:date="2016-09-29T17:08:00Z">
          <w:pPr>
            <w:numPr>
              <w:ilvl w:val="2"/>
              <w:numId w:val="2"/>
            </w:numPr>
            <w:spacing w:after="0" w:line="276" w:lineRule="auto"/>
            <w:ind w:left="1021" w:hanging="567"/>
            <w:jc w:val="both"/>
          </w:pPr>
        </w:pPrChange>
      </w:pPr>
      <w:r>
        <w:t>„Služby školení a vzdělávání“ za účelem průběžného doškolování pracovníků FDV.</w:t>
      </w:r>
    </w:p>
    <w:p w:rsidR="00B7510A" w:rsidRDefault="00B7510A">
      <w:pPr>
        <w:numPr>
          <w:ilvl w:val="2"/>
          <w:numId w:val="10"/>
        </w:numPr>
        <w:spacing w:after="0" w:line="276" w:lineRule="auto"/>
        <w:jc w:val="both"/>
        <w:pPrChange w:id="204" w:author="." w:date="2016-09-29T17:08:00Z">
          <w:pPr>
            <w:numPr>
              <w:ilvl w:val="2"/>
              <w:numId w:val="2"/>
            </w:numPr>
            <w:spacing w:after="0" w:line="276" w:lineRule="auto"/>
            <w:ind w:left="1021" w:hanging="567"/>
            <w:jc w:val="both"/>
          </w:pPr>
        </w:pPrChange>
      </w:pPr>
      <w:r>
        <w:t>„Služby architektury“ za účelem poskytování součinnosti pro řízení podnikové architektury FDV v problematice mající vztah k RESSS nasazenému na FDV.</w:t>
      </w:r>
    </w:p>
    <w:p w:rsidR="00B7510A" w:rsidRDefault="00B7510A">
      <w:pPr>
        <w:numPr>
          <w:ilvl w:val="2"/>
          <w:numId w:val="10"/>
        </w:numPr>
        <w:spacing w:after="0" w:line="276" w:lineRule="auto"/>
        <w:jc w:val="both"/>
        <w:pPrChange w:id="205"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FDV. </w:t>
      </w:r>
    </w:p>
    <w:p w:rsidR="00B7510A" w:rsidRDefault="00B7510A">
      <w:pPr>
        <w:numPr>
          <w:ilvl w:val="1"/>
          <w:numId w:val="10"/>
        </w:numPr>
        <w:spacing w:after="0" w:line="276" w:lineRule="auto"/>
        <w:jc w:val="both"/>
        <w:pPrChange w:id="206" w:author="." w:date="2016-09-29T17:08:00Z">
          <w:pPr>
            <w:numPr>
              <w:ilvl w:val="1"/>
              <w:numId w:val="2"/>
            </w:numPr>
            <w:spacing w:after="0" w:line="276" w:lineRule="auto"/>
            <w:ind w:left="454" w:hanging="454"/>
            <w:jc w:val="both"/>
          </w:pPr>
        </w:pPrChange>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pPr>
        <w:numPr>
          <w:ilvl w:val="1"/>
          <w:numId w:val="10"/>
        </w:numPr>
        <w:spacing w:after="0" w:line="276" w:lineRule="auto"/>
        <w:jc w:val="both"/>
        <w:pPrChange w:id="207" w:author="." w:date="2016-09-29T17:08:00Z">
          <w:pPr>
            <w:numPr>
              <w:ilvl w:val="1"/>
              <w:numId w:val="2"/>
            </w:numPr>
            <w:spacing w:after="0" w:line="276" w:lineRule="auto"/>
            <w:ind w:left="454" w:hanging="454"/>
            <w:jc w:val="both"/>
          </w:pPr>
        </w:pPrChange>
      </w:pPr>
      <w:r>
        <w:t xml:space="preserve">V rámci skupiny služeb „Služby provozu testovací </w:t>
      </w:r>
      <w:r w:rsidR="00293C61">
        <w:t xml:space="preserve">a školící </w:t>
      </w:r>
      <w:r>
        <w:t xml:space="preserve">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pPr>
        <w:numPr>
          <w:ilvl w:val="1"/>
          <w:numId w:val="10"/>
        </w:numPr>
        <w:spacing w:after="0" w:line="276" w:lineRule="auto"/>
        <w:jc w:val="both"/>
        <w:pPrChange w:id="208" w:author="." w:date="2016-09-29T17:08:00Z">
          <w:pPr>
            <w:numPr>
              <w:ilvl w:val="1"/>
              <w:numId w:val="2"/>
            </w:numPr>
            <w:spacing w:after="0" w:line="276" w:lineRule="auto"/>
            <w:ind w:left="454" w:hanging="454"/>
            <w:jc w:val="both"/>
          </w:pPr>
        </w:pPrChange>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pPr>
        <w:numPr>
          <w:ilvl w:val="1"/>
          <w:numId w:val="10"/>
        </w:numPr>
        <w:spacing w:after="0" w:line="276" w:lineRule="auto"/>
        <w:jc w:val="both"/>
        <w:pPrChange w:id="209" w:author="." w:date="2016-09-29T17:08:00Z">
          <w:pPr>
            <w:numPr>
              <w:ilvl w:val="1"/>
              <w:numId w:val="2"/>
            </w:numPr>
            <w:spacing w:after="0" w:line="276" w:lineRule="auto"/>
            <w:ind w:left="454" w:hanging="454"/>
            <w:jc w:val="both"/>
          </w:pPr>
        </w:pPrChange>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FDV.</w:t>
      </w:r>
    </w:p>
    <w:p w:rsidR="00B7510A" w:rsidRDefault="00B7510A">
      <w:pPr>
        <w:numPr>
          <w:ilvl w:val="1"/>
          <w:numId w:val="10"/>
        </w:numPr>
        <w:spacing w:after="0" w:line="276" w:lineRule="auto"/>
        <w:jc w:val="both"/>
        <w:pPrChange w:id="210" w:author="." w:date="2016-09-29T17:08:00Z">
          <w:pPr>
            <w:numPr>
              <w:ilvl w:val="1"/>
              <w:numId w:val="2"/>
            </w:numPr>
            <w:spacing w:after="0" w:line="276" w:lineRule="auto"/>
            <w:ind w:left="454" w:hanging="454"/>
            <w:jc w:val="both"/>
          </w:pPr>
        </w:pPrChange>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pPr>
        <w:numPr>
          <w:ilvl w:val="1"/>
          <w:numId w:val="10"/>
        </w:numPr>
        <w:spacing w:after="0" w:line="276" w:lineRule="auto"/>
        <w:jc w:val="both"/>
        <w:pPrChange w:id="211" w:author="." w:date="2016-09-29T17:08:00Z">
          <w:pPr>
            <w:numPr>
              <w:ilvl w:val="1"/>
              <w:numId w:val="2"/>
            </w:numPr>
            <w:spacing w:after="0" w:line="276" w:lineRule="auto"/>
            <w:ind w:left="454" w:hanging="454"/>
            <w:jc w:val="both"/>
          </w:pPr>
        </w:pPrChange>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212" w:name="_Toc456948958"/>
      <w:r>
        <w:t>Termín a místo plnění</w:t>
      </w:r>
      <w:bookmarkEnd w:id="212"/>
    </w:p>
    <w:p w:rsidR="00B7510A" w:rsidRDefault="00BB0068">
      <w:pPr>
        <w:numPr>
          <w:ilvl w:val="1"/>
          <w:numId w:val="10"/>
        </w:numPr>
        <w:spacing w:after="0" w:line="276" w:lineRule="auto"/>
        <w:jc w:val="both"/>
        <w:pPrChange w:id="213" w:author="." w:date="2016-09-29T17:08:00Z">
          <w:pPr>
            <w:numPr>
              <w:ilvl w:val="1"/>
              <w:numId w:val="2"/>
            </w:numPr>
            <w:spacing w:after="0" w:line="276" w:lineRule="auto"/>
            <w:ind w:left="454" w:hanging="454"/>
            <w:jc w:val="both"/>
          </w:pPr>
        </w:pPrChange>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Fondu dalšího vzdělávání“ probíhá po celou dobu trvání </w:t>
      </w:r>
      <w:r w:rsidR="00CE3E96">
        <w:t>Rámcov</w:t>
      </w:r>
      <w:r w:rsidR="00B7510A">
        <w:t>é smlouvy.</w:t>
      </w:r>
    </w:p>
    <w:p w:rsidR="00B7510A" w:rsidRDefault="00B7510A">
      <w:pPr>
        <w:numPr>
          <w:ilvl w:val="1"/>
          <w:numId w:val="10"/>
        </w:numPr>
        <w:spacing w:after="0" w:line="276" w:lineRule="auto"/>
        <w:jc w:val="both"/>
        <w:pPrChange w:id="214" w:author="." w:date="2016-09-29T17:08:00Z">
          <w:pPr>
            <w:numPr>
              <w:ilvl w:val="1"/>
              <w:numId w:val="2"/>
            </w:numPr>
            <w:spacing w:after="0" w:line="276" w:lineRule="auto"/>
            <w:ind w:left="454" w:hanging="454"/>
            <w:jc w:val="both"/>
          </w:pPr>
        </w:pPrChange>
      </w:pPr>
      <w:r>
        <w:t xml:space="preserve">Místem </w:t>
      </w:r>
      <w:r w:rsidR="00BB0068">
        <w:t>Plnění „Podpora a provoz</w:t>
      </w:r>
      <w:r w:rsidRPr="00E351F5">
        <w:t xml:space="preserve"> resortního elektronického systému </w:t>
      </w:r>
      <w:r>
        <w:t xml:space="preserve">spisové služby </w:t>
      </w:r>
      <w:r w:rsidRPr="00E351F5">
        <w:t xml:space="preserve">na </w:t>
      </w:r>
      <w:r>
        <w:t>Fondu dalšího vzdělávání“ je primárně sídlo FDV. V případě plnění skupiny služeb „Služby školení a vzdělávání“ pak území České republiky.</w:t>
      </w:r>
    </w:p>
    <w:p w:rsidR="00B7510A" w:rsidRDefault="00860495" w:rsidP="006D7851">
      <w:pPr>
        <w:pStyle w:val="Nadpis2"/>
      </w:pPr>
      <w:bookmarkStart w:id="215" w:name="_Toc456948959"/>
      <w:r>
        <w:t>Platební podmínky</w:t>
      </w:r>
      <w:bookmarkEnd w:id="215"/>
    </w:p>
    <w:p w:rsidR="00B7510A" w:rsidRDefault="00B7510A">
      <w:pPr>
        <w:numPr>
          <w:ilvl w:val="1"/>
          <w:numId w:val="10"/>
        </w:numPr>
        <w:spacing w:after="0" w:line="276" w:lineRule="auto"/>
        <w:jc w:val="both"/>
        <w:pPrChange w:id="216"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 xml:space="preserve">na </w:t>
      </w:r>
      <w:r>
        <w:t>Fondu dalšího vzdělávání“ je cenou jednotkovou za všechny služby, které jsou předmětem plnění, a je cenou za poskytování služeb po dobu jednoho kalendářního měsíce (cena měsíční).</w:t>
      </w:r>
    </w:p>
    <w:p w:rsidR="00B7510A" w:rsidRDefault="00B7510A">
      <w:pPr>
        <w:numPr>
          <w:ilvl w:val="1"/>
          <w:numId w:val="10"/>
        </w:numPr>
        <w:spacing w:after="0" w:line="276" w:lineRule="auto"/>
        <w:jc w:val="both"/>
        <w:pPrChange w:id="217" w:author="." w:date="2016-09-29T17:08:00Z">
          <w:pPr>
            <w:numPr>
              <w:ilvl w:val="1"/>
              <w:numId w:val="2"/>
            </w:numPr>
            <w:spacing w:after="0" w:line="276" w:lineRule="auto"/>
            <w:ind w:left="454" w:hanging="454"/>
            <w:jc w:val="both"/>
          </w:pPr>
        </w:pPrChange>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Fondu dalšího vzdělávání“ jsou dány </w:t>
      </w:r>
      <w:r w:rsidR="00CE3E96">
        <w:t>Rámcov</w:t>
      </w:r>
      <w:r>
        <w:t>ou smlouvou.</w:t>
      </w:r>
    </w:p>
    <w:p w:rsidR="00B7510A" w:rsidRDefault="00B7510A" w:rsidP="006D7851">
      <w:pPr>
        <w:pStyle w:val="Nadpis2"/>
      </w:pPr>
      <w:bookmarkStart w:id="218" w:name="_Toc456948960"/>
      <w:r>
        <w:lastRenderedPageBreak/>
        <w:t>Předání, převzetí a akceptace plnění</w:t>
      </w:r>
      <w:bookmarkEnd w:id="218"/>
    </w:p>
    <w:p w:rsidR="00B7510A" w:rsidRDefault="00B7510A">
      <w:pPr>
        <w:numPr>
          <w:ilvl w:val="1"/>
          <w:numId w:val="10"/>
        </w:numPr>
        <w:spacing w:after="0" w:line="276" w:lineRule="auto"/>
        <w:jc w:val="both"/>
        <w:pPrChange w:id="219"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 xml:space="preserve">na </w:t>
      </w:r>
      <w:r>
        <w:t>Fondu dalšího vzdělávání“ probíhá na měsíční bázi, způsobem uvedeným v </w:t>
      </w:r>
      <w:r w:rsidR="00CE3E96">
        <w:t>Rámcov</w:t>
      </w:r>
      <w:r>
        <w:t>é smlouvě jako „Akceptace průběžné služby“.</w:t>
      </w:r>
    </w:p>
    <w:p w:rsidR="00B7510A" w:rsidRPr="00BD5E41" w:rsidRDefault="00B7510A">
      <w:pPr>
        <w:numPr>
          <w:ilvl w:val="1"/>
          <w:numId w:val="10"/>
        </w:numPr>
        <w:spacing w:after="0" w:line="276" w:lineRule="auto"/>
        <w:jc w:val="both"/>
        <w:pPrChange w:id="220"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pPr>
        <w:numPr>
          <w:ilvl w:val="1"/>
          <w:numId w:val="10"/>
        </w:numPr>
        <w:spacing w:after="0" w:line="276" w:lineRule="auto"/>
        <w:jc w:val="both"/>
        <w:pPrChange w:id="221"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222" w:name="_Toc456948961"/>
      <w:r w:rsidRPr="00A956BE">
        <w:t xml:space="preserve">Podpora a provoz resortního elektronického systému spisové služby na </w:t>
      </w:r>
      <w:r>
        <w:t>Státním úřadu inspekce práce</w:t>
      </w:r>
      <w:bookmarkEnd w:id="222"/>
    </w:p>
    <w:p w:rsidR="00B7510A" w:rsidRPr="00EE1EA3" w:rsidRDefault="00B7510A" w:rsidP="006D7851">
      <w:pPr>
        <w:pStyle w:val="Nadpis2"/>
      </w:pPr>
      <w:bookmarkStart w:id="223" w:name="_Toc456948962"/>
      <w:r>
        <w:t>Předmět a podmínky plnění</w:t>
      </w:r>
      <w:bookmarkEnd w:id="223"/>
    </w:p>
    <w:p w:rsidR="00B7510A" w:rsidRDefault="00B7510A" w:rsidP="006D7851">
      <w:pPr>
        <w:numPr>
          <w:ilvl w:val="1"/>
          <w:numId w:val="14"/>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Státním úřadu inspekce práce</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SÚIP.</w:t>
      </w:r>
    </w:p>
    <w:p w:rsidR="00B7510A" w:rsidRDefault="00B7510A">
      <w:pPr>
        <w:numPr>
          <w:ilvl w:val="1"/>
          <w:numId w:val="10"/>
        </w:numPr>
        <w:spacing w:after="0" w:line="276" w:lineRule="auto"/>
        <w:jc w:val="both"/>
        <w:pPrChange w:id="224" w:author="." w:date="2016-09-29T17:08:00Z">
          <w:pPr>
            <w:numPr>
              <w:ilvl w:val="1"/>
              <w:numId w:val="2"/>
            </w:numPr>
            <w:spacing w:after="0" w:line="276" w:lineRule="auto"/>
            <w:ind w:left="454" w:hanging="454"/>
            <w:jc w:val="both"/>
          </w:pPr>
        </w:pPrChange>
      </w:pPr>
      <w:r>
        <w:t xml:space="preserve">Plnění bude splňovat požadavky kladené na služby, které jsou uvedeny v příloze číslo 4 </w:t>
      </w:r>
      <w:r w:rsidR="00CE3E96">
        <w:t>Rámcov</w:t>
      </w:r>
      <w:r>
        <w:t>é smlouvy Požadavky na služby a sankce.</w:t>
      </w:r>
    </w:p>
    <w:p w:rsidR="00B7510A" w:rsidRDefault="00B7510A">
      <w:pPr>
        <w:numPr>
          <w:ilvl w:val="1"/>
          <w:numId w:val="10"/>
        </w:numPr>
        <w:spacing w:after="0" w:line="276" w:lineRule="auto"/>
        <w:jc w:val="both"/>
        <w:pPrChange w:id="225"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SÚIP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pPr>
        <w:numPr>
          <w:ilvl w:val="1"/>
          <w:numId w:val="10"/>
        </w:numPr>
        <w:spacing w:after="0" w:line="276" w:lineRule="auto"/>
        <w:jc w:val="both"/>
        <w:pPrChange w:id="226" w:author="." w:date="2016-09-29T17:08:00Z">
          <w:pPr>
            <w:numPr>
              <w:ilvl w:val="1"/>
              <w:numId w:val="2"/>
            </w:numPr>
            <w:spacing w:after="0" w:line="276" w:lineRule="auto"/>
            <w:ind w:left="454" w:hanging="454"/>
            <w:jc w:val="both"/>
          </w:pPr>
        </w:pPrChange>
      </w:pPr>
      <w:r>
        <w:t>V rámci podpory a provozu RESSS na SÚIP boudou Dodavatelem poskytovány následující skupiny služeb:</w:t>
      </w:r>
    </w:p>
    <w:p w:rsidR="00B7510A" w:rsidRDefault="00B7510A">
      <w:pPr>
        <w:numPr>
          <w:ilvl w:val="2"/>
          <w:numId w:val="10"/>
        </w:numPr>
        <w:spacing w:after="0" w:line="276" w:lineRule="auto"/>
        <w:jc w:val="both"/>
        <w:pPrChange w:id="227" w:author="." w:date="2016-09-29T17:08:00Z">
          <w:pPr>
            <w:numPr>
              <w:ilvl w:val="2"/>
              <w:numId w:val="2"/>
            </w:numPr>
            <w:spacing w:after="0" w:line="276" w:lineRule="auto"/>
            <w:ind w:left="1021" w:hanging="567"/>
            <w:jc w:val="both"/>
          </w:pPr>
        </w:pPrChange>
      </w:pPr>
      <w:r>
        <w:t>„Služby provozu produkční instance RESSS“ za účelem provozu RESSS pro produkční využití.</w:t>
      </w:r>
    </w:p>
    <w:p w:rsidR="00B7510A" w:rsidRDefault="00B7510A">
      <w:pPr>
        <w:numPr>
          <w:ilvl w:val="2"/>
          <w:numId w:val="10"/>
        </w:numPr>
        <w:spacing w:after="0" w:line="276" w:lineRule="auto"/>
        <w:jc w:val="both"/>
        <w:pPrChange w:id="228" w:author="." w:date="2016-09-29T17:08:00Z">
          <w:pPr>
            <w:numPr>
              <w:ilvl w:val="2"/>
              <w:numId w:val="2"/>
            </w:numPr>
            <w:spacing w:after="0" w:line="276" w:lineRule="auto"/>
            <w:ind w:left="1021" w:hanging="567"/>
            <w:jc w:val="both"/>
          </w:pPr>
        </w:pPrChange>
      </w:pPr>
      <w:r>
        <w:t>„Služby provozu testovací instance RESSS“ za účelem údržby a připravenosti RESSS pro účely testování.</w:t>
      </w:r>
    </w:p>
    <w:p w:rsidR="00B7510A" w:rsidRDefault="00B7510A">
      <w:pPr>
        <w:numPr>
          <w:ilvl w:val="2"/>
          <w:numId w:val="10"/>
        </w:numPr>
        <w:spacing w:after="0" w:line="276" w:lineRule="auto"/>
        <w:jc w:val="both"/>
        <w:pPrChange w:id="229" w:author="." w:date="2016-09-29T17:08:00Z">
          <w:pPr>
            <w:numPr>
              <w:ilvl w:val="2"/>
              <w:numId w:val="2"/>
            </w:numPr>
            <w:spacing w:after="0" w:line="276" w:lineRule="auto"/>
            <w:ind w:left="1021" w:hanging="567"/>
            <w:jc w:val="both"/>
          </w:pPr>
        </w:pPrChange>
      </w:pPr>
      <w:r>
        <w:t>„Služby provozu školící instance RESSS“ za účelem údržby a zajištění připravenosti  RESSS pro účely školení.</w:t>
      </w:r>
    </w:p>
    <w:p w:rsidR="00B7510A" w:rsidRDefault="00B7510A">
      <w:pPr>
        <w:numPr>
          <w:ilvl w:val="2"/>
          <w:numId w:val="10"/>
        </w:numPr>
        <w:spacing w:after="0" w:line="276" w:lineRule="auto"/>
        <w:jc w:val="both"/>
        <w:pPrChange w:id="230" w:author="." w:date="2016-09-29T17:08:00Z">
          <w:pPr>
            <w:numPr>
              <w:ilvl w:val="2"/>
              <w:numId w:val="2"/>
            </w:numPr>
            <w:spacing w:after="0" w:line="276" w:lineRule="auto"/>
            <w:ind w:left="1021" w:hanging="567"/>
            <w:jc w:val="both"/>
          </w:pPr>
        </w:pPrChange>
      </w:pPr>
      <w:r>
        <w:t>„Služby podpory produkční instance RESSS“ za účelem řešení mimořádných stavů a události v souvislosti s produkčním využíváním RESSS.</w:t>
      </w:r>
    </w:p>
    <w:p w:rsidR="00B7510A" w:rsidRDefault="00B7510A">
      <w:pPr>
        <w:numPr>
          <w:ilvl w:val="2"/>
          <w:numId w:val="10"/>
        </w:numPr>
        <w:spacing w:after="0" w:line="276" w:lineRule="auto"/>
        <w:jc w:val="both"/>
        <w:pPrChange w:id="231" w:author="." w:date="2016-09-29T17:08:00Z">
          <w:pPr>
            <w:numPr>
              <w:ilvl w:val="2"/>
              <w:numId w:val="2"/>
            </w:numPr>
            <w:spacing w:after="0" w:line="276" w:lineRule="auto"/>
            <w:ind w:left="1021" w:hanging="567"/>
            <w:jc w:val="both"/>
          </w:pPr>
        </w:pPrChange>
      </w:pPr>
      <w:r>
        <w:t>„Služby podpory školící instance RESSS“ za účelem řešení mimořádných stavů a událostí v souvislosti s využíváním RESSS pro účely školení.</w:t>
      </w:r>
    </w:p>
    <w:p w:rsidR="00B7510A" w:rsidRDefault="00B7510A">
      <w:pPr>
        <w:numPr>
          <w:ilvl w:val="2"/>
          <w:numId w:val="10"/>
        </w:numPr>
        <w:spacing w:after="0" w:line="276" w:lineRule="auto"/>
        <w:jc w:val="both"/>
        <w:pPrChange w:id="232" w:author="." w:date="2016-09-29T17:08:00Z">
          <w:pPr>
            <w:numPr>
              <w:ilvl w:val="2"/>
              <w:numId w:val="2"/>
            </w:numPr>
            <w:spacing w:after="0" w:line="276" w:lineRule="auto"/>
            <w:ind w:left="1021" w:hanging="567"/>
            <w:jc w:val="both"/>
          </w:pPr>
        </w:pPrChange>
      </w:pPr>
      <w:r>
        <w:t>„Služby školení a vzdělávání“ za účelem průběžného doškolování pracovníků SÚIP.</w:t>
      </w:r>
    </w:p>
    <w:p w:rsidR="00B7510A" w:rsidRDefault="00B7510A">
      <w:pPr>
        <w:numPr>
          <w:ilvl w:val="2"/>
          <w:numId w:val="10"/>
        </w:numPr>
        <w:spacing w:after="0" w:line="276" w:lineRule="auto"/>
        <w:jc w:val="both"/>
        <w:pPrChange w:id="233" w:author="." w:date="2016-09-29T17:08:00Z">
          <w:pPr>
            <w:numPr>
              <w:ilvl w:val="2"/>
              <w:numId w:val="2"/>
            </w:numPr>
            <w:spacing w:after="0" w:line="276" w:lineRule="auto"/>
            <w:ind w:left="1021" w:hanging="567"/>
            <w:jc w:val="both"/>
          </w:pPr>
        </w:pPrChange>
      </w:pPr>
      <w:r>
        <w:t>„Služby architektury“ za účelem poskytování součinnosti pro řízení podnikové architektury SÚIP v problematice mající vztah k RESSS nasazenému na SÚIP.</w:t>
      </w:r>
    </w:p>
    <w:p w:rsidR="00B7510A" w:rsidRDefault="00B7510A">
      <w:pPr>
        <w:numPr>
          <w:ilvl w:val="2"/>
          <w:numId w:val="10"/>
        </w:numPr>
        <w:spacing w:after="0" w:line="276" w:lineRule="auto"/>
        <w:jc w:val="both"/>
        <w:pPrChange w:id="234"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SÚIP. </w:t>
      </w:r>
    </w:p>
    <w:p w:rsidR="00B7510A" w:rsidRDefault="00B7510A">
      <w:pPr>
        <w:numPr>
          <w:ilvl w:val="1"/>
          <w:numId w:val="10"/>
        </w:numPr>
        <w:spacing w:after="0" w:line="276" w:lineRule="auto"/>
        <w:jc w:val="both"/>
        <w:pPrChange w:id="235" w:author="." w:date="2016-09-29T17:08:00Z">
          <w:pPr>
            <w:numPr>
              <w:ilvl w:val="1"/>
              <w:numId w:val="2"/>
            </w:numPr>
            <w:spacing w:after="0" w:line="276" w:lineRule="auto"/>
            <w:ind w:left="454" w:hanging="454"/>
            <w:jc w:val="both"/>
          </w:pPr>
        </w:pPrChange>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pPr>
        <w:numPr>
          <w:ilvl w:val="1"/>
          <w:numId w:val="10"/>
        </w:numPr>
        <w:spacing w:after="0" w:line="276" w:lineRule="auto"/>
        <w:jc w:val="both"/>
        <w:pPrChange w:id="236" w:author="." w:date="2016-09-29T17:08:00Z">
          <w:pPr>
            <w:numPr>
              <w:ilvl w:val="1"/>
              <w:numId w:val="2"/>
            </w:numPr>
            <w:spacing w:after="0" w:line="276" w:lineRule="auto"/>
            <w:ind w:left="454" w:hanging="454"/>
            <w:jc w:val="both"/>
          </w:pPr>
        </w:pPrChange>
      </w:pPr>
      <w:r>
        <w:t xml:space="preserve">V rámci skupiny služeb „Služby provozu testovací instance RESSS“ bude Dodavatel poskytovat vyjmenované služby v požadovaném rozsahu a kvalitě uvedené v příloze číslo 4 </w:t>
      </w:r>
      <w:r w:rsidR="00CE3E96">
        <w:t>Rámcov</w:t>
      </w:r>
      <w:r>
        <w:t xml:space="preserve">é </w:t>
      </w:r>
      <w:r>
        <w:lastRenderedPageBreak/>
        <w:t>smlouvy Požadavky na služby a sankce. Služby budou vykonávány ve vztahu k testovací instanci RESSS.</w:t>
      </w:r>
    </w:p>
    <w:p w:rsidR="00B7510A" w:rsidRDefault="00B7510A">
      <w:pPr>
        <w:numPr>
          <w:ilvl w:val="1"/>
          <w:numId w:val="10"/>
        </w:numPr>
        <w:spacing w:after="0" w:line="276" w:lineRule="auto"/>
        <w:jc w:val="both"/>
        <w:pPrChange w:id="237" w:author="." w:date="2016-09-29T17:08:00Z">
          <w:pPr>
            <w:numPr>
              <w:ilvl w:val="1"/>
              <w:numId w:val="2"/>
            </w:numPr>
            <w:spacing w:after="0" w:line="276" w:lineRule="auto"/>
            <w:ind w:left="454" w:hanging="454"/>
            <w:jc w:val="both"/>
          </w:pPr>
        </w:pPrChange>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pPr>
        <w:numPr>
          <w:ilvl w:val="1"/>
          <w:numId w:val="10"/>
        </w:numPr>
        <w:spacing w:after="0" w:line="276" w:lineRule="auto"/>
        <w:jc w:val="both"/>
        <w:pPrChange w:id="238" w:author="." w:date="2016-09-29T17:08:00Z">
          <w:pPr>
            <w:numPr>
              <w:ilvl w:val="1"/>
              <w:numId w:val="2"/>
            </w:numPr>
            <w:spacing w:after="0" w:line="276" w:lineRule="auto"/>
            <w:ind w:left="454" w:hanging="454"/>
            <w:jc w:val="both"/>
          </w:pPr>
        </w:pPrChange>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pPr>
        <w:numPr>
          <w:ilvl w:val="1"/>
          <w:numId w:val="10"/>
        </w:numPr>
        <w:spacing w:after="0" w:line="276" w:lineRule="auto"/>
        <w:jc w:val="both"/>
        <w:pPrChange w:id="239" w:author="." w:date="2016-09-29T17:08:00Z">
          <w:pPr>
            <w:numPr>
              <w:ilvl w:val="1"/>
              <w:numId w:val="2"/>
            </w:numPr>
            <w:spacing w:after="0" w:line="276" w:lineRule="auto"/>
            <w:ind w:left="454" w:hanging="454"/>
            <w:jc w:val="both"/>
          </w:pPr>
        </w:pPrChange>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SÚIP.</w:t>
      </w:r>
    </w:p>
    <w:p w:rsidR="00B7510A" w:rsidRDefault="00B7510A">
      <w:pPr>
        <w:numPr>
          <w:ilvl w:val="1"/>
          <w:numId w:val="10"/>
        </w:numPr>
        <w:spacing w:after="0" w:line="276" w:lineRule="auto"/>
        <w:jc w:val="both"/>
        <w:pPrChange w:id="240" w:author="." w:date="2016-09-29T17:08:00Z">
          <w:pPr>
            <w:numPr>
              <w:ilvl w:val="1"/>
              <w:numId w:val="2"/>
            </w:numPr>
            <w:spacing w:after="0" w:line="276" w:lineRule="auto"/>
            <w:ind w:left="454" w:hanging="454"/>
            <w:jc w:val="both"/>
          </w:pPr>
        </w:pPrChange>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pPr>
        <w:numPr>
          <w:ilvl w:val="1"/>
          <w:numId w:val="10"/>
        </w:numPr>
        <w:spacing w:after="0" w:line="276" w:lineRule="auto"/>
        <w:jc w:val="both"/>
        <w:pPrChange w:id="241" w:author="." w:date="2016-09-29T17:08:00Z">
          <w:pPr>
            <w:numPr>
              <w:ilvl w:val="1"/>
              <w:numId w:val="2"/>
            </w:numPr>
            <w:spacing w:after="0" w:line="276" w:lineRule="auto"/>
            <w:ind w:left="454" w:hanging="454"/>
            <w:jc w:val="both"/>
          </w:pPr>
        </w:pPrChange>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242" w:name="_Toc456948963"/>
      <w:r>
        <w:t>Termín a místo plnění</w:t>
      </w:r>
      <w:bookmarkEnd w:id="242"/>
    </w:p>
    <w:p w:rsidR="00B7510A" w:rsidRDefault="00BB0068">
      <w:pPr>
        <w:numPr>
          <w:ilvl w:val="1"/>
          <w:numId w:val="10"/>
        </w:numPr>
        <w:spacing w:after="0" w:line="276" w:lineRule="auto"/>
        <w:jc w:val="both"/>
        <w:pPrChange w:id="243" w:author="." w:date="2016-09-29T17:08:00Z">
          <w:pPr>
            <w:numPr>
              <w:ilvl w:val="1"/>
              <w:numId w:val="2"/>
            </w:numPr>
            <w:spacing w:after="0" w:line="276" w:lineRule="auto"/>
            <w:ind w:left="454" w:hanging="454"/>
            <w:jc w:val="both"/>
          </w:pPr>
        </w:pPrChange>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Státním úřadu inspekce práce“ probíhá po celou dobu trvání </w:t>
      </w:r>
      <w:r w:rsidR="00CE3E96">
        <w:t>Rámcov</w:t>
      </w:r>
      <w:r w:rsidR="00B7510A">
        <w:t>é smlouvy.</w:t>
      </w:r>
    </w:p>
    <w:p w:rsidR="00B7510A" w:rsidRDefault="00B7510A">
      <w:pPr>
        <w:numPr>
          <w:ilvl w:val="1"/>
          <w:numId w:val="10"/>
        </w:numPr>
        <w:spacing w:after="0" w:line="276" w:lineRule="auto"/>
        <w:jc w:val="both"/>
        <w:pPrChange w:id="244" w:author="." w:date="2016-09-29T17:08:00Z">
          <w:pPr>
            <w:numPr>
              <w:ilvl w:val="1"/>
              <w:numId w:val="2"/>
            </w:numPr>
            <w:spacing w:after="0" w:line="276" w:lineRule="auto"/>
            <w:ind w:left="454" w:hanging="454"/>
            <w:jc w:val="both"/>
          </w:pPr>
        </w:pPrChange>
      </w:pPr>
      <w:r>
        <w:t xml:space="preserve">Místem </w:t>
      </w:r>
      <w:r w:rsidR="00BB0068">
        <w:t>Plnění „Podpora a provoz</w:t>
      </w:r>
      <w:r w:rsidRPr="00E351F5">
        <w:t xml:space="preserve"> resortního elektronického systému </w:t>
      </w:r>
      <w:r>
        <w:t xml:space="preserve">spisové služby </w:t>
      </w:r>
      <w:r w:rsidRPr="00E351F5">
        <w:t xml:space="preserve">na </w:t>
      </w:r>
      <w:r>
        <w:t>Státním úřadu inspekce práce“ je primárně sídlo SÚIP. V případě plnění skupiny služeb „Služby školení a vzdělávání“ pak území České republiky.</w:t>
      </w:r>
    </w:p>
    <w:p w:rsidR="00B7510A" w:rsidRDefault="00860495" w:rsidP="006D7851">
      <w:pPr>
        <w:pStyle w:val="Nadpis2"/>
      </w:pPr>
      <w:bookmarkStart w:id="245" w:name="_Toc456948964"/>
      <w:r>
        <w:t>Platební podmínky</w:t>
      </w:r>
      <w:bookmarkEnd w:id="245"/>
    </w:p>
    <w:p w:rsidR="00B7510A" w:rsidRDefault="00B7510A">
      <w:pPr>
        <w:numPr>
          <w:ilvl w:val="1"/>
          <w:numId w:val="10"/>
        </w:numPr>
        <w:spacing w:after="0" w:line="276" w:lineRule="auto"/>
        <w:jc w:val="both"/>
        <w:pPrChange w:id="246"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 xml:space="preserve">na </w:t>
      </w:r>
      <w:r>
        <w:t>Státním úřadu inspekce práce“ je cenou jednotkovou za všechny služby, které jsou předmětem plnění, a je cenou za poskytování služeb po dobu jednoho kalendářního měsíce (cena měsíční).</w:t>
      </w:r>
    </w:p>
    <w:p w:rsidR="00B7510A" w:rsidRDefault="00B7510A">
      <w:pPr>
        <w:numPr>
          <w:ilvl w:val="1"/>
          <w:numId w:val="10"/>
        </w:numPr>
        <w:spacing w:after="0" w:line="276" w:lineRule="auto"/>
        <w:jc w:val="both"/>
        <w:pPrChange w:id="247" w:author="." w:date="2016-09-29T17:08:00Z">
          <w:pPr>
            <w:numPr>
              <w:ilvl w:val="1"/>
              <w:numId w:val="2"/>
            </w:numPr>
            <w:spacing w:after="0" w:line="276" w:lineRule="auto"/>
            <w:ind w:left="454" w:hanging="454"/>
            <w:jc w:val="both"/>
          </w:pPr>
        </w:pPrChange>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Státním úřadu inspekce práce“ jsou dány </w:t>
      </w:r>
      <w:r w:rsidR="00CE3E96">
        <w:t>Rámcov</w:t>
      </w:r>
      <w:r>
        <w:t>ou smlouvou.</w:t>
      </w:r>
    </w:p>
    <w:p w:rsidR="00B7510A" w:rsidRDefault="00B7510A" w:rsidP="006D7851">
      <w:pPr>
        <w:pStyle w:val="Nadpis2"/>
      </w:pPr>
      <w:bookmarkStart w:id="248" w:name="_Toc456948965"/>
      <w:r>
        <w:t>Předání, převzetí a akceptace plnění</w:t>
      </w:r>
      <w:bookmarkEnd w:id="248"/>
    </w:p>
    <w:p w:rsidR="00B7510A" w:rsidRDefault="00B7510A">
      <w:pPr>
        <w:numPr>
          <w:ilvl w:val="1"/>
          <w:numId w:val="10"/>
        </w:numPr>
        <w:spacing w:after="0" w:line="276" w:lineRule="auto"/>
        <w:jc w:val="both"/>
        <w:pPrChange w:id="249"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 xml:space="preserve">na </w:t>
      </w:r>
      <w:r>
        <w:t>Státním úřadu inspekce práce“ probíhá na měsíční bázi, způsobem uvedeným v </w:t>
      </w:r>
      <w:r w:rsidR="00CE3E96">
        <w:t>Rámcov</w:t>
      </w:r>
      <w:r>
        <w:t>é smlouvě jako „Akceptace průběžné služby“.</w:t>
      </w:r>
    </w:p>
    <w:p w:rsidR="00B7510A" w:rsidRPr="00BD5E41" w:rsidRDefault="00B7510A">
      <w:pPr>
        <w:numPr>
          <w:ilvl w:val="1"/>
          <w:numId w:val="10"/>
        </w:numPr>
        <w:spacing w:after="0" w:line="276" w:lineRule="auto"/>
        <w:jc w:val="both"/>
        <w:pPrChange w:id="250"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pPr>
        <w:numPr>
          <w:ilvl w:val="1"/>
          <w:numId w:val="10"/>
        </w:numPr>
        <w:spacing w:after="0" w:line="276" w:lineRule="auto"/>
        <w:jc w:val="both"/>
        <w:pPrChange w:id="251"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252" w:name="_Toc456948966"/>
      <w:r w:rsidRPr="00A956BE">
        <w:t xml:space="preserve">Podpora a provoz resortního elektronického systému spisové služby na </w:t>
      </w:r>
      <w:r>
        <w:t>Technické inspekci České republiky</w:t>
      </w:r>
      <w:bookmarkEnd w:id="252"/>
    </w:p>
    <w:p w:rsidR="00B7510A" w:rsidRPr="00EE1EA3" w:rsidRDefault="00B7510A" w:rsidP="006D7851">
      <w:pPr>
        <w:pStyle w:val="Nadpis2"/>
      </w:pPr>
      <w:bookmarkStart w:id="253" w:name="_Toc456948967"/>
      <w:r>
        <w:t>Předmět a podmínky plnění</w:t>
      </w:r>
      <w:bookmarkEnd w:id="253"/>
    </w:p>
    <w:p w:rsidR="00B7510A" w:rsidRDefault="00B7510A" w:rsidP="006D7851">
      <w:pPr>
        <w:numPr>
          <w:ilvl w:val="1"/>
          <w:numId w:val="15"/>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Technické inspekci České republiky</w:t>
      </w:r>
      <w:r w:rsidRPr="001422BE">
        <w:t>“ je posk</w:t>
      </w:r>
      <w:r>
        <w:t xml:space="preserve">ytnutí služeb za účelem podpory a </w:t>
      </w:r>
      <w:r>
        <w:lastRenderedPageBreak/>
        <w:t>provozu</w:t>
      </w:r>
      <w:r w:rsidRPr="001422BE">
        <w:t xml:space="preserve"> RESSS </w:t>
      </w:r>
      <w:r>
        <w:t xml:space="preserve">pro potřeby </w:t>
      </w:r>
      <w:r w:rsidRPr="001422BE">
        <w:t>produkč</w:t>
      </w:r>
      <w:r>
        <w:t>ního využití, pro potřeby testování a potřeby školení a případná dodávka specifických rozšíření RESSS pro potřeby TIČR.</w:t>
      </w:r>
    </w:p>
    <w:p w:rsidR="00B7510A" w:rsidRDefault="00B7510A">
      <w:pPr>
        <w:numPr>
          <w:ilvl w:val="1"/>
          <w:numId w:val="10"/>
        </w:numPr>
        <w:spacing w:after="0" w:line="276" w:lineRule="auto"/>
        <w:jc w:val="both"/>
        <w:pPrChange w:id="254" w:author="." w:date="2016-09-29T17:08:00Z">
          <w:pPr>
            <w:numPr>
              <w:ilvl w:val="1"/>
              <w:numId w:val="2"/>
            </w:numPr>
            <w:spacing w:after="0" w:line="276" w:lineRule="auto"/>
            <w:ind w:left="454" w:hanging="454"/>
            <w:jc w:val="both"/>
          </w:pPr>
        </w:pPrChange>
      </w:pPr>
      <w:r>
        <w:t xml:space="preserve">Plnění bude splňovat požadavky kladené na služby, které jsou uvedeny v příloze číslo 4 </w:t>
      </w:r>
      <w:r w:rsidR="00CE3E96">
        <w:t>Rámcov</w:t>
      </w:r>
      <w:r>
        <w:t>é smlouvy Požadavky na služby a sankce.</w:t>
      </w:r>
    </w:p>
    <w:p w:rsidR="00B7510A" w:rsidRDefault="00B7510A">
      <w:pPr>
        <w:numPr>
          <w:ilvl w:val="1"/>
          <w:numId w:val="10"/>
        </w:numPr>
        <w:spacing w:after="0" w:line="276" w:lineRule="auto"/>
        <w:jc w:val="both"/>
        <w:pPrChange w:id="255"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TIČR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pPr>
        <w:numPr>
          <w:ilvl w:val="1"/>
          <w:numId w:val="10"/>
        </w:numPr>
        <w:spacing w:after="0" w:line="276" w:lineRule="auto"/>
        <w:jc w:val="both"/>
        <w:pPrChange w:id="256" w:author="." w:date="2016-09-29T17:08:00Z">
          <w:pPr>
            <w:numPr>
              <w:ilvl w:val="1"/>
              <w:numId w:val="2"/>
            </w:numPr>
            <w:spacing w:after="0" w:line="276" w:lineRule="auto"/>
            <w:ind w:left="454" w:hanging="454"/>
            <w:jc w:val="both"/>
          </w:pPr>
        </w:pPrChange>
      </w:pPr>
      <w:r>
        <w:t>V rámci podpory a provozu RESSS na TIČR boudou Dodavatelem poskytovány následující skupiny služeb:</w:t>
      </w:r>
    </w:p>
    <w:p w:rsidR="00B7510A" w:rsidRDefault="00B7510A">
      <w:pPr>
        <w:numPr>
          <w:ilvl w:val="2"/>
          <w:numId w:val="10"/>
        </w:numPr>
        <w:spacing w:after="0" w:line="276" w:lineRule="auto"/>
        <w:jc w:val="both"/>
        <w:pPrChange w:id="257" w:author="." w:date="2016-09-29T17:08:00Z">
          <w:pPr>
            <w:numPr>
              <w:ilvl w:val="2"/>
              <w:numId w:val="2"/>
            </w:numPr>
            <w:spacing w:after="0" w:line="276" w:lineRule="auto"/>
            <w:ind w:left="1021" w:hanging="567"/>
            <w:jc w:val="both"/>
          </w:pPr>
        </w:pPrChange>
      </w:pPr>
      <w:r>
        <w:t>„Služby provozu produkční instance RESSS“ za účelem provozu RESSS pro produkční využití.</w:t>
      </w:r>
    </w:p>
    <w:p w:rsidR="00B7510A" w:rsidRDefault="00B7510A">
      <w:pPr>
        <w:numPr>
          <w:ilvl w:val="2"/>
          <w:numId w:val="10"/>
        </w:numPr>
        <w:spacing w:after="0" w:line="276" w:lineRule="auto"/>
        <w:jc w:val="both"/>
        <w:pPrChange w:id="258" w:author="." w:date="2016-09-29T17:08:00Z">
          <w:pPr>
            <w:numPr>
              <w:ilvl w:val="2"/>
              <w:numId w:val="2"/>
            </w:numPr>
            <w:spacing w:after="0" w:line="276" w:lineRule="auto"/>
            <w:ind w:left="1021" w:hanging="567"/>
            <w:jc w:val="both"/>
          </w:pPr>
        </w:pPrChange>
      </w:pPr>
      <w:r>
        <w:t>„Služby provozu testovací instance RESSS“ za účelem údržby a připravenosti RESSS pro účely testování.</w:t>
      </w:r>
    </w:p>
    <w:p w:rsidR="00B7510A" w:rsidRDefault="00B7510A">
      <w:pPr>
        <w:numPr>
          <w:ilvl w:val="2"/>
          <w:numId w:val="10"/>
        </w:numPr>
        <w:spacing w:after="0" w:line="276" w:lineRule="auto"/>
        <w:jc w:val="both"/>
        <w:pPrChange w:id="259" w:author="." w:date="2016-09-29T17:08:00Z">
          <w:pPr>
            <w:numPr>
              <w:ilvl w:val="2"/>
              <w:numId w:val="2"/>
            </w:numPr>
            <w:spacing w:after="0" w:line="276" w:lineRule="auto"/>
            <w:ind w:left="1021" w:hanging="567"/>
            <w:jc w:val="both"/>
          </w:pPr>
        </w:pPrChange>
      </w:pPr>
      <w:r>
        <w:t>„Služby provozu školící instance RESSS“ za účelem údržby a zajištění připravenosti  RESSS pro účely školení.</w:t>
      </w:r>
    </w:p>
    <w:p w:rsidR="00B7510A" w:rsidRDefault="00B7510A">
      <w:pPr>
        <w:numPr>
          <w:ilvl w:val="2"/>
          <w:numId w:val="10"/>
        </w:numPr>
        <w:spacing w:after="0" w:line="276" w:lineRule="auto"/>
        <w:jc w:val="both"/>
        <w:pPrChange w:id="260" w:author="." w:date="2016-09-29T17:08:00Z">
          <w:pPr>
            <w:numPr>
              <w:ilvl w:val="2"/>
              <w:numId w:val="2"/>
            </w:numPr>
            <w:spacing w:after="0" w:line="276" w:lineRule="auto"/>
            <w:ind w:left="1021" w:hanging="567"/>
            <w:jc w:val="both"/>
          </w:pPr>
        </w:pPrChange>
      </w:pPr>
      <w:r>
        <w:t>„Služby podpory produkční instance RESSS“ za účelem řešení mimořádných stavů a události v souvislosti s produkčním využíváním RESSS.</w:t>
      </w:r>
    </w:p>
    <w:p w:rsidR="00B7510A" w:rsidRDefault="00B7510A">
      <w:pPr>
        <w:numPr>
          <w:ilvl w:val="2"/>
          <w:numId w:val="10"/>
        </w:numPr>
        <w:spacing w:after="0" w:line="276" w:lineRule="auto"/>
        <w:jc w:val="both"/>
        <w:pPrChange w:id="261" w:author="." w:date="2016-09-29T17:08:00Z">
          <w:pPr>
            <w:numPr>
              <w:ilvl w:val="2"/>
              <w:numId w:val="2"/>
            </w:numPr>
            <w:spacing w:after="0" w:line="276" w:lineRule="auto"/>
            <w:ind w:left="1021" w:hanging="567"/>
            <w:jc w:val="both"/>
          </w:pPr>
        </w:pPrChange>
      </w:pPr>
      <w:r>
        <w:t>„Služby podpory školící instance RESSS“ za účelem řešení mimořádných stavů a událostí v souvislosti s využíváním RESSS pro účely školení.</w:t>
      </w:r>
    </w:p>
    <w:p w:rsidR="00B7510A" w:rsidRDefault="00B7510A">
      <w:pPr>
        <w:numPr>
          <w:ilvl w:val="2"/>
          <w:numId w:val="10"/>
        </w:numPr>
        <w:spacing w:after="0" w:line="276" w:lineRule="auto"/>
        <w:jc w:val="both"/>
        <w:pPrChange w:id="262" w:author="." w:date="2016-09-29T17:08:00Z">
          <w:pPr>
            <w:numPr>
              <w:ilvl w:val="2"/>
              <w:numId w:val="2"/>
            </w:numPr>
            <w:spacing w:after="0" w:line="276" w:lineRule="auto"/>
            <w:ind w:left="1021" w:hanging="567"/>
            <w:jc w:val="both"/>
          </w:pPr>
        </w:pPrChange>
      </w:pPr>
      <w:r>
        <w:t>„Služby školení a vzdělávání“ za účelem průběžného doškolování pracovníků TIČR.</w:t>
      </w:r>
    </w:p>
    <w:p w:rsidR="00B7510A" w:rsidRDefault="00B7510A">
      <w:pPr>
        <w:numPr>
          <w:ilvl w:val="2"/>
          <w:numId w:val="10"/>
        </w:numPr>
        <w:spacing w:after="0" w:line="276" w:lineRule="auto"/>
        <w:jc w:val="both"/>
        <w:pPrChange w:id="263" w:author="." w:date="2016-09-29T17:08:00Z">
          <w:pPr>
            <w:numPr>
              <w:ilvl w:val="2"/>
              <w:numId w:val="2"/>
            </w:numPr>
            <w:spacing w:after="0" w:line="276" w:lineRule="auto"/>
            <w:ind w:left="1021" w:hanging="567"/>
            <w:jc w:val="both"/>
          </w:pPr>
        </w:pPrChange>
      </w:pPr>
      <w:r>
        <w:t>„Služby architektury“ za účelem poskytování součinnosti pro řízení podnikové architektury TIČR v problematice mající vztah k RESSS nasazenému na TIČR.</w:t>
      </w:r>
    </w:p>
    <w:p w:rsidR="00B7510A" w:rsidRDefault="00B7510A">
      <w:pPr>
        <w:numPr>
          <w:ilvl w:val="2"/>
          <w:numId w:val="10"/>
        </w:numPr>
        <w:spacing w:after="0" w:line="276" w:lineRule="auto"/>
        <w:jc w:val="both"/>
        <w:pPrChange w:id="264"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TIČR. </w:t>
      </w:r>
    </w:p>
    <w:p w:rsidR="00B7510A" w:rsidRDefault="00B7510A">
      <w:pPr>
        <w:numPr>
          <w:ilvl w:val="1"/>
          <w:numId w:val="10"/>
        </w:numPr>
        <w:spacing w:after="0" w:line="276" w:lineRule="auto"/>
        <w:jc w:val="both"/>
        <w:pPrChange w:id="265" w:author="." w:date="2016-09-29T17:08:00Z">
          <w:pPr>
            <w:numPr>
              <w:ilvl w:val="1"/>
              <w:numId w:val="2"/>
            </w:numPr>
            <w:spacing w:after="0" w:line="276" w:lineRule="auto"/>
            <w:ind w:left="454" w:hanging="454"/>
            <w:jc w:val="both"/>
          </w:pPr>
        </w:pPrChange>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pPr>
        <w:numPr>
          <w:ilvl w:val="1"/>
          <w:numId w:val="10"/>
        </w:numPr>
        <w:spacing w:after="0" w:line="276" w:lineRule="auto"/>
        <w:jc w:val="both"/>
        <w:pPrChange w:id="266" w:author="." w:date="2016-09-29T17:08:00Z">
          <w:pPr>
            <w:numPr>
              <w:ilvl w:val="1"/>
              <w:numId w:val="2"/>
            </w:numPr>
            <w:spacing w:after="0" w:line="276" w:lineRule="auto"/>
            <w:ind w:left="454" w:hanging="454"/>
            <w:jc w:val="both"/>
          </w:pPr>
        </w:pPrChange>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pPr>
        <w:numPr>
          <w:ilvl w:val="1"/>
          <w:numId w:val="10"/>
        </w:numPr>
        <w:spacing w:after="0" w:line="276" w:lineRule="auto"/>
        <w:jc w:val="both"/>
        <w:pPrChange w:id="267" w:author="." w:date="2016-09-29T17:08:00Z">
          <w:pPr>
            <w:numPr>
              <w:ilvl w:val="1"/>
              <w:numId w:val="2"/>
            </w:numPr>
            <w:spacing w:after="0" w:line="276" w:lineRule="auto"/>
            <w:ind w:left="454" w:hanging="454"/>
            <w:jc w:val="both"/>
          </w:pPr>
        </w:pPrChange>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pPr>
        <w:numPr>
          <w:ilvl w:val="1"/>
          <w:numId w:val="10"/>
        </w:numPr>
        <w:spacing w:after="0" w:line="276" w:lineRule="auto"/>
        <w:jc w:val="both"/>
        <w:pPrChange w:id="268" w:author="." w:date="2016-09-29T17:08:00Z">
          <w:pPr>
            <w:numPr>
              <w:ilvl w:val="1"/>
              <w:numId w:val="2"/>
            </w:numPr>
            <w:spacing w:after="0" w:line="276" w:lineRule="auto"/>
            <w:ind w:left="454" w:hanging="454"/>
            <w:jc w:val="both"/>
          </w:pPr>
        </w:pPrChange>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pPr>
        <w:numPr>
          <w:ilvl w:val="1"/>
          <w:numId w:val="10"/>
        </w:numPr>
        <w:spacing w:after="0" w:line="276" w:lineRule="auto"/>
        <w:jc w:val="both"/>
        <w:pPrChange w:id="269" w:author="." w:date="2016-09-29T17:08:00Z">
          <w:pPr>
            <w:numPr>
              <w:ilvl w:val="1"/>
              <w:numId w:val="2"/>
            </w:numPr>
            <w:spacing w:after="0" w:line="276" w:lineRule="auto"/>
            <w:ind w:left="454" w:hanging="454"/>
            <w:jc w:val="both"/>
          </w:pPr>
        </w:pPrChange>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TIČR.</w:t>
      </w:r>
    </w:p>
    <w:p w:rsidR="00B7510A" w:rsidRDefault="00B7510A">
      <w:pPr>
        <w:numPr>
          <w:ilvl w:val="1"/>
          <w:numId w:val="10"/>
        </w:numPr>
        <w:spacing w:after="0" w:line="276" w:lineRule="auto"/>
        <w:jc w:val="both"/>
        <w:pPrChange w:id="270" w:author="." w:date="2016-09-29T17:08:00Z">
          <w:pPr>
            <w:numPr>
              <w:ilvl w:val="1"/>
              <w:numId w:val="2"/>
            </w:numPr>
            <w:spacing w:after="0" w:line="276" w:lineRule="auto"/>
            <w:ind w:left="454" w:hanging="454"/>
            <w:jc w:val="both"/>
          </w:pPr>
        </w:pPrChange>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pPr>
        <w:numPr>
          <w:ilvl w:val="1"/>
          <w:numId w:val="10"/>
        </w:numPr>
        <w:spacing w:after="0" w:line="276" w:lineRule="auto"/>
        <w:jc w:val="both"/>
        <w:pPrChange w:id="271" w:author="." w:date="2016-09-29T17:08:00Z">
          <w:pPr>
            <w:numPr>
              <w:ilvl w:val="1"/>
              <w:numId w:val="2"/>
            </w:numPr>
            <w:spacing w:after="0" w:line="276" w:lineRule="auto"/>
            <w:ind w:left="454" w:hanging="454"/>
            <w:jc w:val="both"/>
          </w:pPr>
        </w:pPrChange>
      </w:pPr>
      <w:r>
        <w:lastRenderedPageBreak/>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272" w:name="_Toc456948968"/>
      <w:r>
        <w:t>Termín a místo plnění</w:t>
      </w:r>
      <w:bookmarkEnd w:id="272"/>
    </w:p>
    <w:p w:rsidR="00B7510A" w:rsidRDefault="00BB0068">
      <w:pPr>
        <w:numPr>
          <w:ilvl w:val="1"/>
          <w:numId w:val="10"/>
        </w:numPr>
        <w:spacing w:after="0" w:line="276" w:lineRule="auto"/>
        <w:jc w:val="both"/>
        <w:pPrChange w:id="273" w:author="." w:date="2016-09-29T17:08:00Z">
          <w:pPr>
            <w:numPr>
              <w:ilvl w:val="1"/>
              <w:numId w:val="2"/>
            </w:numPr>
            <w:spacing w:after="0" w:line="276" w:lineRule="auto"/>
            <w:ind w:left="454" w:hanging="454"/>
            <w:jc w:val="both"/>
          </w:pPr>
        </w:pPrChange>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Technické inspekci České republiky“ probíhá po celou dobu trvání </w:t>
      </w:r>
      <w:r w:rsidR="00CE3E96">
        <w:t>Rámcov</w:t>
      </w:r>
      <w:r w:rsidR="00B7510A">
        <w:t>é smlouvy.</w:t>
      </w:r>
    </w:p>
    <w:p w:rsidR="00B7510A" w:rsidRDefault="00B7510A">
      <w:pPr>
        <w:numPr>
          <w:ilvl w:val="1"/>
          <w:numId w:val="10"/>
        </w:numPr>
        <w:spacing w:after="0" w:line="276" w:lineRule="auto"/>
        <w:jc w:val="both"/>
        <w:pPrChange w:id="274" w:author="." w:date="2016-09-29T17:08:00Z">
          <w:pPr>
            <w:numPr>
              <w:ilvl w:val="1"/>
              <w:numId w:val="2"/>
            </w:numPr>
            <w:spacing w:after="0" w:line="276" w:lineRule="auto"/>
            <w:ind w:left="454" w:hanging="454"/>
            <w:jc w:val="both"/>
          </w:pPr>
        </w:pPrChange>
      </w:pPr>
      <w:r>
        <w:t xml:space="preserve">Místem </w:t>
      </w:r>
      <w:r w:rsidR="00BB0068">
        <w:t>Plnění „Podpora a provoz</w:t>
      </w:r>
      <w:r w:rsidRPr="00E351F5">
        <w:t xml:space="preserve"> resortního elektronického systému </w:t>
      </w:r>
      <w:r>
        <w:t xml:space="preserve">spisové služby </w:t>
      </w:r>
      <w:r w:rsidRPr="00E351F5">
        <w:t xml:space="preserve">na </w:t>
      </w:r>
      <w:r>
        <w:t>Technické inspekci České republiky“ je primárně sídlo TIČR. V případě plnění skupiny služeb „Služby školení a vzdělávání“ pak území České republiky.</w:t>
      </w:r>
    </w:p>
    <w:p w:rsidR="00B7510A" w:rsidRDefault="00860495" w:rsidP="006D7851">
      <w:pPr>
        <w:pStyle w:val="Nadpis2"/>
      </w:pPr>
      <w:bookmarkStart w:id="275" w:name="_Toc456948969"/>
      <w:r>
        <w:t>Platební podmínky</w:t>
      </w:r>
      <w:bookmarkEnd w:id="275"/>
    </w:p>
    <w:p w:rsidR="00B7510A" w:rsidRDefault="00B7510A">
      <w:pPr>
        <w:numPr>
          <w:ilvl w:val="1"/>
          <w:numId w:val="10"/>
        </w:numPr>
        <w:spacing w:after="0" w:line="276" w:lineRule="auto"/>
        <w:jc w:val="both"/>
        <w:pPrChange w:id="276"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 xml:space="preserve">na </w:t>
      </w:r>
      <w:r>
        <w:t>Technické inspekci České republiky“ je cenou jednotkovou za všechny služby, které jsou předmětem plnění, a je cenou za poskytování služeb po dobu jednoho kalendářního měsíce (cena měsíční).</w:t>
      </w:r>
    </w:p>
    <w:p w:rsidR="00B7510A" w:rsidRDefault="00B7510A">
      <w:pPr>
        <w:numPr>
          <w:ilvl w:val="1"/>
          <w:numId w:val="10"/>
        </w:numPr>
        <w:spacing w:after="0" w:line="276" w:lineRule="auto"/>
        <w:jc w:val="both"/>
        <w:pPrChange w:id="277" w:author="." w:date="2016-09-29T17:08:00Z">
          <w:pPr>
            <w:numPr>
              <w:ilvl w:val="1"/>
              <w:numId w:val="2"/>
            </w:numPr>
            <w:spacing w:after="0" w:line="276" w:lineRule="auto"/>
            <w:ind w:left="454" w:hanging="454"/>
            <w:jc w:val="both"/>
          </w:pPr>
        </w:pPrChange>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Technické inspekci České republiky“ jsou dány </w:t>
      </w:r>
      <w:r w:rsidR="00CE3E96">
        <w:t>Rámcov</w:t>
      </w:r>
      <w:r>
        <w:t>ou smlouvou.</w:t>
      </w:r>
    </w:p>
    <w:p w:rsidR="00B7510A" w:rsidRDefault="00B7510A" w:rsidP="006D7851">
      <w:pPr>
        <w:pStyle w:val="Nadpis2"/>
      </w:pPr>
      <w:bookmarkStart w:id="278" w:name="_Toc456948970"/>
      <w:r>
        <w:t>Předání, převzetí a akceptace plnění</w:t>
      </w:r>
      <w:bookmarkEnd w:id="278"/>
    </w:p>
    <w:p w:rsidR="00B7510A" w:rsidRDefault="00B7510A">
      <w:pPr>
        <w:numPr>
          <w:ilvl w:val="1"/>
          <w:numId w:val="10"/>
        </w:numPr>
        <w:spacing w:after="0" w:line="276" w:lineRule="auto"/>
        <w:jc w:val="both"/>
        <w:pPrChange w:id="279"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 xml:space="preserve">na </w:t>
      </w:r>
      <w:r>
        <w:t>Technické inspekci České republiky“ probíhá na měsíční bázi, způsobem uvedeným v </w:t>
      </w:r>
      <w:r w:rsidR="00CE3E96">
        <w:t>Rámcov</w:t>
      </w:r>
      <w:r>
        <w:t>é smlouvě jako „Akceptace průběžné služby“.</w:t>
      </w:r>
    </w:p>
    <w:p w:rsidR="00B7510A" w:rsidRPr="00BD5E41" w:rsidRDefault="00B7510A">
      <w:pPr>
        <w:numPr>
          <w:ilvl w:val="1"/>
          <w:numId w:val="10"/>
        </w:numPr>
        <w:spacing w:after="0" w:line="276" w:lineRule="auto"/>
        <w:jc w:val="both"/>
        <w:pPrChange w:id="280"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pPr>
        <w:numPr>
          <w:ilvl w:val="1"/>
          <w:numId w:val="10"/>
        </w:numPr>
        <w:spacing w:after="0" w:line="276" w:lineRule="auto"/>
        <w:jc w:val="both"/>
        <w:pPrChange w:id="281"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rsidR="00CE3E96">
        <w:t>Rámcov</w:t>
      </w:r>
      <w:r w:rsidRPr="00BD5E41">
        <w:t>ou smlouvou.</w:t>
      </w:r>
    </w:p>
    <w:p w:rsidR="003D07A5" w:rsidRPr="00EE1EA3" w:rsidRDefault="003D07A5" w:rsidP="006D7851">
      <w:pPr>
        <w:pStyle w:val="Nadpis1"/>
      </w:pPr>
      <w:bookmarkStart w:id="282" w:name="_Toc456948971"/>
      <w:r w:rsidRPr="00A956BE">
        <w:t xml:space="preserve">Podpora a provoz resortního elektronického systému spisové služby na </w:t>
      </w:r>
      <w:r>
        <w:t>Úřadu pro mezinárodněprávní ochranu dětí</w:t>
      </w:r>
      <w:bookmarkEnd w:id="282"/>
    </w:p>
    <w:p w:rsidR="003D07A5" w:rsidRPr="00EE1EA3" w:rsidRDefault="003D07A5" w:rsidP="006D7851">
      <w:pPr>
        <w:pStyle w:val="Nadpis2"/>
      </w:pPr>
      <w:bookmarkStart w:id="283" w:name="_Toc456948972"/>
      <w:r>
        <w:t>Předmět a podmínky plnění</w:t>
      </w:r>
      <w:bookmarkEnd w:id="283"/>
    </w:p>
    <w:p w:rsidR="003D07A5" w:rsidRDefault="003D07A5" w:rsidP="006D7851">
      <w:pPr>
        <w:numPr>
          <w:ilvl w:val="1"/>
          <w:numId w:val="16"/>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pro mezinárodněprávní ochranu dětí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ÚMPOD.</w:t>
      </w:r>
    </w:p>
    <w:p w:rsidR="003D07A5" w:rsidRDefault="003D07A5">
      <w:pPr>
        <w:numPr>
          <w:ilvl w:val="1"/>
          <w:numId w:val="10"/>
        </w:numPr>
        <w:spacing w:after="0" w:line="276" w:lineRule="auto"/>
        <w:jc w:val="both"/>
        <w:pPrChange w:id="284" w:author="." w:date="2016-09-29T17:08:00Z">
          <w:pPr>
            <w:numPr>
              <w:ilvl w:val="1"/>
              <w:numId w:val="2"/>
            </w:numPr>
            <w:spacing w:after="0" w:line="276" w:lineRule="auto"/>
            <w:ind w:left="454" w:hanging="454"/>
            <w:jc w:val="both"/>
          </w:pPr>
        </w:pPrChange>
      </w:pPr>
      <w:r>
        <w:t xml:space="preserve">Plnění bude splňovat požadavky kladené na služby, které jsou uvedeny v příloze číslo 4 </w:t>
      </w:r>
      <w:r w:rsidR="00CE3E96">
        <w:t>Rámcov</w:t>
      </w:r>
      <w:r>
        <w:t>é smlouvy Požadavky na služby a sankce.</w:t>
      </w:r>
    </w:p>
    <w:p w:rsidR="003D07A5" w:rsidRDefault="003D07A5">
      <w:pPr>
        <w:numPr>
          <w:ilvl w:val="1"/>
          <w:numId w:val="10"/>
        </w:numPr>
        <w:spacing w:after="0" w:line="276" w:lineRule="auto"/>
        <w:jc w:val="both"/>
        <w:pPrChange w:id="285" w:author="." w:date="2016-09-29T17:08:00Z">
          <w:pPr>
            <w:numPr>
              <w:ilvl w:val="1"/>
              <w:numId w:val="2"/>
            </w:numPr>
            <w:spacing w:after="0" w:line="276" w:lineRule="auto"/>
            <w:ind w:left="454" w:hanging="454"/>
            <w:jc w:val="both"/>
          </w:pPr>
        </w:pPrChange>
      </w:pPr>
      <w:r>
        <w:t>Níže uvedené služby pokrývají i podporu a provoz těch částí systému, které vzniknou v důsledku rozvoje pro potřeby ÚMPOD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3D07A5" w:rsidRDefault="003D07A5">
      <w:pPr>
        <w:numPr>
          <w:ilvl w:val="1"/>
          <w:numId w:val="10"/>
        </w:numPr>
        <w:spacing w:after="0" w:line="276" w:lineRule="auto"/>
        <w:jc w:val="both"/>
        <w:pPrChange w:id="286" w:author="." w:date="2016-09-29T17:08:00Z">
          <w:pPr>
            <w:numPr>
              <w:ilvl w:val="1"/>
              <w:numId w:val="2"/>
            </w:numPr>
            <w:spacing w:after="0" w:line="276" w:lineRule="auto"/>
            <w:ind w:left="454" w:hanging="454"/>
            <w:jc w:val="both"/>
          </w:pPr>
        </w:pPrChange>
      </w:pPr>
      <w:r>
        <w:t>V rámci podpory a provozu RESSS na ÚMPOD boudou Dodavatelem poskytovány následující skupiny služeb:</w:t>
      </w:r>
    </w:p>
    <w:p w:rsidR="003D07A5" w:rsidRDefault="003D07A5">
      <w:pPr>
        <w:numPr>
          <w:ilvl w:val="2"/>
          <w:numId w:val="10"/>
        </w:numPr>
        <w:spacing w:after="0" w:line="276" w:lineRule="auto"/>
        <w:jc w:val="both"/>
        <w:pPrChange w:id="287" w:author="." w:date="2016-09-29T17:08:00Z">
          <w:pPr>
            <w:numPr>
              <w:ilvl w:val="2"/>
              <w:numId w:val="2"/>
            </w:numPr>
            <w:spacing w:after="0" w:line="276" w:lineRule="auto"/>
            <w:ind w:left="1021" w:hanging="567"/>
            <w:jc w:val="both"/>
          </w:pPr>
        </w:pPrChange>
      </w:pPr>
      <w:r>
        <w:t>„Služby provozu produkční instance RESSS“ za účelem provozu RESSS pro produkční využití.</w:t>
      </w:r>
    </w:p>
    <w:p w:rsidR="003D07A5" w:rsidRDefault="003D07A5">
      <w:pPr>
        <w:numPr>
          <w:ilvl w:val="2"/>
          <w:numId w:val="10"/>
        </w:numPr>
        <w:spacing w:after="0" w:line="276" w:lineRule="auto"/>
        <w:jc w:val="both"/>
        <w:pPrChange w:id="288" w:author="." w:date="2016-09-29T17:08:00Z">
          <w:pPr>
            <w:numPr>
              <w:ilvl w:val="2"/>
              <w:numId w:val="2"/>
            </w:numPr>
            <w:spacing w:after="0" w:line="276" w:lineRule="auto"/>
            <w:ind w:left="1021" w:hanging="567"/>
            <w:jc w:val="both"/>
          </w:pPr>
        </w:pPrChange>
      </w:pPr>
      <w:r>
        <w:lastRenderedPageBreak/>
        <w:t>„</w:t>
      </w:r>
      <w:r w:rsidR="00206DD4">
        <w:t>Služby provozu testovací a školící instance RESSS</w:t>
      </w:r>
      <w:r>
        <w:t>“ za účelem údržby a připravenosti RESSS pro účely testování.</w:t>
      </w:r>
    </w:p>
    <w:p w:rsidR="003D07A5" w:rsidRDefault="003D07A5">
      <w:pPr>
        <w:numPr>
          <w:ilvl w:val="2"/>
          <w:numId w:val="10"/>
        </w:numPr>
        <w:spacing w:after="0" w:line="276" w:lineRule="auto"/>
        <w:jc w:val="both"/>
        <w:pPrChange w:id="289" w:author="." w:date="2016-09-29T17:08:00Z">
          <w:pPr>
            <w:numPr>
              <w:ilvl w:val="2"/>
              <w:numId w:val="2"/>
            </w:numPr>
            <w:spacing w:after="0" w:line="276" w:lineRule="auto"/>
            <w:ind w:left="1021" w:hanging="567"/>
            <w:jc w:val="both"/>
          </w:pPr>
        </w:pPrChange>
      </w:pPr>
      <w:r>
        <w:t>„Služby podpory produkční instance RESSS“ za účelem řešení mimořádných stavů a události v souvislosti s produkčním využíváním RESSS.</w:t>
      </w:r>
    </w:p>
    <w:p w:rsidR="003D07A5" w:rsidRDefault="003D07A5">
      <w:pPr>
        <w:numPr>
          <w:ilvl w:val="2"/>
          <w:numId w:val="10"/>
        </w:numPr>
        <w:spacing w:after="0" w:line="276" w:lineRule="auto"/>
        <w:jc w:val="both"/>
        <w:pPrChange w:id="290" w:author="." w:date="2016-09-29T17:08:00Z">
          <w:pPr>
            <w:numPr>
              <w:ilvl w:val="2"/>
              <w:numId w:val="2"/>
            </w:numPr>
            <w:spacing w:after="0" w:line="276" w:lineRule="auto"/>
            <w:ind w:left="1021" w:hanging="567"/>
            <w:jc w:val="both"/>
          </w:pPr>
        </w:pPrChange>
      </w:pPr>
      <w:r>
        <w:t xml:space="preserve">„Služby podpory </w:t>
      </w:r>
      <w:r w:rsidR="00206DD4">
        <w:t xml:space="preserve">testovací a </w:t>
      </w:r>
      <w:r>
        <w:t>školící instance RESSS“ za účelem řešení mimořádných stavů a událostí v souvislosti s využíváním RESSS pro účely školení.</w:t>
      </w:r>
    </w:p>
    <w:p w:rsidR="003D07A5" w:rsidRDefault="003D07A5">
      <w:pPr>
        <w:numPr>
          <w:ilvl w:val="2"/>
          <w:numId w:val="10"/>
        </w:numPr>
        <w:spacing w:after="0" w:line="276" w:lineRule="auto"/>
        <w:jc w:val="both"/>
        <w:pPrChange w:id="291" w:author="." w:date="2016-09-29T17:08:00Z">
          <w:pPr>
            <w:numPr>
              <w:ilvl w:val="2"/>
              <w:numId w:val="2"/>
            </w:numPr>
            <w:spacing w:after="0" w:line="276" w:lineRule="auto"/>
            <w:ind w:left="1021" w:hanging="567"/>
            <w:jc w:val="both"/>
          </w:pPr>
        </w:pPrChange>
      </w:pPr>
      <w:r>
        <w:t>„Služby školení a vzdělávání“ za účelem průběžného doškolování pracovníků ÚMPOD.</w:t>
      </w:r>
    </w:p>
    <w:p w:rsidR="003D07A5" w:rsidRDefault="003D07A5">
      <w:pPr>
        <w:numPr>
          <w:ilvl w:val="2"/>
          <w:numId w:val="10"/>
        </w:numPr>
        <w:spacing w:after="0" w:line="276" w:lineRule="auto"/>
        <w:jc w:val="both"/>
        <w:pPrChange w:id="292" w:author="." w:date="2016-09-29T17:08:00Z">
          <w:pPr>
            <w:numPr>
              <w:ilvl w:val="2"/>
              <w:numId w:val="2"/>
            </w:numPr>
            <w:spacing w:after="0" w:line="276" w:lineRule="auto"/>
            <w:ind w:left="1021" w:hanging="567"/>
            <w:jc w:val="both"/>
          </w:pPr>
        </w:pPrChange>
      </w:pPr>
      <w:r>
        <w:t>„Služby architektury“ za účelem poskytování součinnosti pro řízení podnikové architektury ÚMPOD v problematice mající vztah k RESSS nasazenému na ÚMPOD.</w:t>
      </w:r>
    </w:p>
    <w:p w:rsidR="003D07A5" w:rsidRDefault="003D07A5">
      <w:pPr>
        <w:numPr>
          <w:ilvl w:val="2"/>
          <w:numId w:val="10"/>
        </w:numPr>
        <w:spacing w:after="0" w:line="276" w:lineRule="auto"/>
        <w:jc w:val="both"/>
        <w:pPrChange w:id="293" w:author="." w:date="2016-09-29T17:08:00Z">
          <w:pPr>
            <w:numPr>
              <w:ilvl w:val="2"/>
              <w:numId w:val="2"/>
            </w:numPr>
            <w:spacing w:after="0" w:line="276" w:lineRule="auto"/>
            <w:ind w:left="1021" w:hanging="567"/>
            <w:jc w:val="both"/>
          </w:pPr>
        </w:pPrChange>
      </w:pPr>
      <w:r>
        <w:t>„S</w:t>
      </w:r>
      <w:r w:rsidRPr="000B2C6F">
        <w:t>lužby řešení změn</w:t>
      </w:r>
      <w:r>
        <w:t xml:space="preserve">“ zajišťující řešení změn systému s ohledem na požadavky plynoucí z legislativního souladu a požadavky ÚMPOD. </w:t>
      </w:r>
    </w:p>
    <w:p w:rsidR="003D07A5" w:rsidRDefault="003D07A5">
      <w:pPr>
        <w:numPr>
          <w:ilvl w:val="1"/>
          <w:numId w:val="10"/>
        </w:numPr>
        <w:spacing w:after="0" w:line="276" w:lineRule="auto"/>
        <w:jc w:val="both"/>
        <w:pPrChange w:id="294" w:author="." w:date="2016-09-29T17:08:00Z">
          <w:pPr>
            <w:numPr>
              <w:ilvl w:val="1"/>
              <w:numId w:val="2"/>
            </w:numPr>
            <w:spacing w:after="0" w:line="276" w:lineRule="auto"/>
            <w:ind w:left="454" w:hanging="454"/>
            <w:jc w:val="both"/>
          </w:pPr>
        </w:pPrChange>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3D07A5" w:rsidRDefault="003D07A5">
      <w:pPr>
        <w:numPr>
          <w:ilvl w:val="1"/>
          <w:numId w:val="10"/>
        </w:numPr>
        <w:spacing w:after="0" w:line="276" w:lineRule="auto"/>
        <w:jc w:val="both"/>
        <w:pPrChange w:id="295" w:author="." w:date="2016-09-29T17:08:00Z">
          <w:pPr>
            <w:numPr>
              <w:ilvl w:val="1"/>
              <w:numId w:val="2"/>
            </w:numPr>
            <w:spacing w:after="0" w:line="276" w:lineRule="auto"/>
            <w:ind w:left="454" w:hanging="454"/>
            <w:jc w:val="both"/>
          </w:pPr>
        </w:pPrChange>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3D07A5" w:rsidRDefault="003D07A5">
      <w:pPr>
        <w:numPr>
          <w:ilvl w:val="1"/>
          <w:numId w:val="10"/>
        </w:numPr>
        <w:spacing w:after="0" w:line="276" w:lineRule="auto"/>
        <w:jc w:val="both"/>
        <w:pPrChange w:id="296" w:author="." w:date="2016-09-29T17:08:00Z">
          <w:pPr>
            <w:numPr>
              <w:ilvl w:val="1"/>
              <w:numId w:val="2"/>
            </w:numPr>
            <w:spacing w:after="0" w:line="276" w:lineRule="auto"/>
            <w:ind w:left="454" w:hanging="454"/>
            <w:jc w:val="both"/>
          </w:pPr>
        </w:pPrChange>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3D07A5" w:rsidRDefault="003D07A5">
      <w:pPr>
        <w:numPr>
          <w:ilvl w:val="1"/>
          <w:numId w:val="10"/>
        </w:numPr>
        <w:spacing w:after="0" w:line="276" w:lineRule="auto"/>
        <w:jc w:val="both"/>
        <w:pPrChange w:id="297" w:author="." w:date="2016-09-29T17:08:00Z">
          <w:pPr>
            <w:numPr>
              <w:ilvl w:val="1"/>
              <w:numId w:val="2"/>
            </w:numPr>
            <w:spacing w:after="0" w:line="276" w:lineRule="auto"/>
            <w:ind w:left="454" w:hanging="454"/>
            <w:jc w:val="both"/>
          </w:pPr>
        </w:pPrChange>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3D07A5" w:rsidRDefault="003D07A5">
      <w:pPr>
        <w:numPr>
          <w:ilvl w:val="1"/>
          <w:numId w:val="10"/>
        </w:numPr>
        <w:spacing w:after="0" w:line="276" w:lineRule="auto"/>
        <w:jc w:val="both"/>
        <w:pPrChange w:id="298" w:author="." w:date="2016-09-29T17:08:00Z">
          <w:pPr>
            <w:numPr>
              <w:ilvl w:val="1"/>
              <w:numId w:val="2"/>
            </w:numPr>
            <w:spacing w:after="0" w:line="276" w:lineRule="auto"/>
            <w:ind w:left="454" w:hanging="454"/>
            <w:jc w:val="both"/>
          </w:pPr>
        </w:pPrChange>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ÚMPOD.</w:t>
      </w:r>
    </w:p>
    <w:p w:rsidR="003D07A5" w:rsidRDefault="003D07A5">
      <w:pPr>
        <w:numPr>
          <w:ilvl w:val="1"/>
          <w:numId w:val="10"/>
        </w:numPr>
        <w:spacing w:after="0" w:line="276" w:lineRule="auto"/>
        <w:jc w:val="both"/>
        <w:pPrChange w:id="299" w:author="." w:date="2016-09-29T17:08:00Z">
          <w:pPr>
            <w:numPr>
              <w:ilvl w:val="1"/>
              <w:numId w:val="2"/>
            </w:numPr>
            <w:spacing w:after="0" w:line="276" w:lineRule="auto"/>
            <w:ind w:left="454" w:hanging="454"/>
            <w:jc w:val="both"/>
          </w:pPr>
        </w:pPrChange>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3D07A5" w:rsidRDefault="003D07A5">
      <w:pPr>
        <w:numPr>
          <w:ilvl w:val="1"/>
          <w:numId w:val="10"/>
        </w:numPr>
        <w:spacing w:after="0" w:line="276" w:lineRule="auto"/>
        <w:jc w:val="both"/>
        <w:pPrChange w:id="300" w:author="." w:date="2016-09-29T17:08:00Z">
          <w:pPr>
            <w:numPr>
              <w:ilvl w:val="1"/>
              <w:numId w:val="2"/>
            </w:numPr>
            <w:spacing w:after="0" w:line="276" w:lineRule="auto"/>
            <w:ind w:left="454" w:hanging="454"/>
            <w:jc w:val="both"/>
          </w:pPr>
        </w:pPrChange>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3D07A5" w:rsidRDefault="003D07A5" w:rsidP="006D7851">
      <w:pPr>
        <w:pStyle w:val="Nadpis2"/>
      </w:pPr>
      <w:bookmarkStart w:id="301" w:name="_Toc456948973"/>
      <w:r>
        <w:t>Termín a místo plnění</w:t>
      </w:r>
      <w:bookmarkEnd w:id="301"/>
    </w:p>
    <w:p w:rsidR="003D07A5" w:rsidRDefault="00BB0068">
      <w:pPr>
        <w:numPr>
          <w:ilvl w:val="1"/>
          <w:numId w:val="10"/>
        </w:numPr>
        <w:spacing w:after="0" w:line="276" w:lineRule="auto"/>
        <w:jc w:val="both"/>
        <w:pPrChange w:id="302" w:author="." w:date="2016-09-29T17:08:00Z">
          <w:pPr>
            <w:numPr>
              <w:ilvl w:val="1"/>
              <w:numId w:val="2"/>
            </w:numPr>
            <w:spacing w:after="0" w:line="276" w:lineRule="auto"/>
            <w:ind w:left="454" w:hanging="454"/>
            <w:jc w:val="both"/>
          </w:pPr>
        </w:pPrChange>
      </w:pPr>
      <w:r>
        <w:t>Plnění „Podpora a provoz</w:t>
      </w:r>
      <w:r w:rsidR="003D07A5" w:rsidRPr="00E351F5">
        <w:t xml:space="preserve"> resortního elektronického systému </w:t>
      </w:r>
      <w:r w:rsidR="003D07A5">
        <w:t xml:space="preserve">spisové služby </w:t>
      </w:r>
      <w:r w:rsidR="003D07A5" w:rsidRPr="00E351F5">
        <w:t xml:space="preserve">na </w:t>
      </w:r>
      <w:r w:rsidR="003D07A5">
        <w:t xml:space="preserve">Úřadu pro mezinárodněprávní ochranu dětí“ probíhá po celou dobu trvání </w:t>
      </w:r>
      <w:r w:rsidR="00CE3E96">
        <w:t>Rámcov</w:t>
      </w:r>
      <w:r w:rsidR="003D07A5">
        <w:t>é smlouvy.</w:t>
      </w:r>
    </w:p>
    <w:p w:rsidR="003D07A5" w:rsidRDefault="003D07A5">
      <w:pPr>
        <w:numPr>
          <w:ilvl w:val="1"/>
          <w:numId w:val="10"/>
        </w:numPr>
        <w:spacing w:after="0" w:line="276" w:lineRule="auto"/>
        <w:jc w:val="both"/>
        <w:pPrChange w:id="303" w:author="." w:date="2016-09-29T17:08:00Z">
          <w:pPr>
            <w:numPr>
              <w:ilvl w:val="1"/>
              <w:numId w:val="2"/>
            </w:numPr>
            <w:spacing w:after="0" w:line="276" w:lineRule="auto"/>
            <w:ind w:left="454" w:hanging="454"/>
            <w:jc w:val="both"/>
          </w:pPr>
        </w:pPrChange>
      </w:pPr>
      <w:r>
        <w:t xml:space="preserve">Místem </w:t>
      </w:r>
      <w:r w:rsidR="00BB0068">
        <w:t>Plnění „Podpora a provoz</w:t>
      </w:r>
      <w:r w:rsidRPr="00E351F5">
        <w:t xml:space="preserve"> resortního elektronického systému </w:t>
      </w:r>
      <w:r>
        <w:t xml:space="preserve">spisové služby </w:t>
      </w:r>
      <w:r w:rsidRPr="00E351F5">
        <w:t xml:space="preserve">na </w:t>
      </w:r>
      <w:r>
        <w:t>Úřadu pro mezinárodněprávní ochranu dětí“ je primárně sídlo ÚMPOD. V případě plnění skupiny služeb „Služby školení a vzdělávání“ pak území České republiky.</w:t>
      </w:r>
    </w:p>
    <w:p w:rsidR="003D07A5" w:rsidRDefault="00860495" w:rsidP="006D7851">
      <w:pPr>
        <w:pStyle w:val="Nadpis2"/>
      </w:pPr>
      <w:bookmarkStart w:id="304" w:name="_Toc456948974"/>
      <w:r>
        <w:t>Platební podmínky</w:t>
      </w:r>
      <w:bookmarkEnd w:id="304"/>
    </w:p>
    <w:p w:rsidR="003D07A5" w:rsidRDefault="003D07A5">
      <w:pPr>
        <w:numPr>
          <w:ilvl w:val="1"/>
          <w:numId w:val="10"/>
        </w:numPr>
        <w:spacing w:after="0" w:line="276" w:lineRule="auto"/>
        <w:jc w:val="both"/>
        <w:pPrChange w:id="305" w:author="." w:date="2016-09-29T17:08:00Z">
          <w:pPr>
            <w:numPr>
              <w:ilvl w:val="1"/>
              <w:numId w:val="2"/>
            </w:numPr>
            <w:spacing w:after="0" w:line="276" w:lineRule="auto"/>
            <w:ind w:left="454" w:hanging="454"/>
            <w:jc w:val="both"/>
          </w:pPr>
        </w:pPrChange>
      </w:pPr>
      <w:r>
        <w:t>Cena za plnění „</w:t>
      </w:r>
      <w:r w:rsidRPr="00E351F5">
        <w:t xml:space="preserve">Podpora a provoz resortního elektronického systému </w:t>
      </w:r>
      <w:r>
        <w:t xml:space="preserve">spisové služby </w:t>
      </w:r>
      <w:r w:rsidRPr="00E351F5">
        <w:t xml:space="preserve">na </w:t>
      </w:r>
      <w:r>
        <w:t>Úřadu pro mezinárodněprávní ochranu dětí“ je cenou jednotkovou za všechny služby, které jsou předmětem plnění, a je cenou za poskytování služeb po dobu jednoho kalendářního měsíce (cena měsíční).</w:t>
      </w:r>
    </w:p>
    <w:p w:rsidR="003D07A5" w:rsidRDefault="003D07A5">
      <w:pPr>
        <w:numPr>
          <w:ilvl w:val="1"/>
          <w:numId w:val="10"/>
        </w:numPr>
        <w:spacing w:after="0" w:line="276" w:lineRule="auto"/>
        <w:jc w:val="both"/>
        <w:pPrChange w:id="306" w:author="." w:date="2016-09-29T17:08:00Z">
          <w:pPr>
            <w:numPr>
              <w:ilvl w:val="1"/>
              <w:numId w:val="2"/>
            </w:numPr>
            <w:spacing w:after="0" w:line="276" w:lineRule="auto"/>
            <w:ind w:left="454" w:hanging="454"/>
            <w:jc w:val="both"/>
          </w:pPr>
        </w:pPrChange>
      </w:pPr>
      <w:r>
        <w:lastRenderedPageBreak/>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Úřadu pro mezinárodněprávní ochranu dětí“ jsou dány </w:t>
      </w:r>
      <w:r w:rsidR="00CE3E96">
        <w:t>Rámcov</w:t>
      </w:r>
      <w:r>
        <w:t>ou smlouvou.</w:t>
      </w:r>
    </w:p>
    <w:p w:rsidR="003D07A5" w:rsidRDefault="003D07A5" w:rsidP="006D7851">
      <w:pPr>
        <w:pStyle w:val="Nadpis2"/>
      </w:pPr>
      <w:bookmarkStart w:id="307" w:name="_Toc456948975"/>
      <w:r>
        <w:t>Předání, převzetí a akceptace plnění</w:t>
      </w:r>
      <w:bookmarkEnd w:id="307"/>
    </w:p>
    <w:p w:rsidR="003D07A5" w:rsidRDefault="003D07A5">
      <w:pPr>
        <w:numPr>
          <w:ilvl w:val="1"/>
          <w:numId w:val="10"/>
        </w:numPr>
        <w:spacing w:after="0" w:line="276" w:lineRule="auto"/>
        <w:jc w:val="both"/>
        <w:pPrChange w:id="308" w:author="." w:date="2016-09-29T17:08:00Z">
          <w:pPr>
            <w:numPr>
              <w:ilvl w:val="1"/>
              <w:numId w:val="2"/>
            </w:numPr>
            <w:spacing w:after="0" w:line="276" w:lineRule="auto"/>
            <w:ind w:left="454" w:hanging="454"/>
            <w:jc w:val="both"/>
          </w:pPr>
        </w:pPrChange>
      </w:pPr>
      <w:r>
        <w:t>Akceptace plnění „</w:t>
      </w:r>
      <w:r w:rsidRPr="00E351F5">
        <w:t xml:space="preserve">Podpora a provoz resortního elektronického systému </w:t>
      </w:r>
      <w:r>
        <w:t xml:space="preserve">spisové služby </w:t>
      </w:r>
      <w:r w:rsidRPr="00E351F5">
        <w:t xml:space="preserve">na </w:t>
      </w:r>
      <w:r>
        <w:t>Úřadu pro mezinárodněprávní ochranu dětí“ probíhá na měsíční bázi, způsobem uvedeným v </w:t>
      </w:r>
      <w:r w:rsidR="00CE3E96">
        <w:t>Rámcov</w:t>
      </w:r>
      <w:r>
        <w:t>é smlouvě jako „Akceptace průběžné služby“.</w:t>
      </w:r>
    </w:p>
    <w:p w:rsidR="003D07A5" w:rsidRPr="00BD5E41" w:rsidRDefault="003D07A5">
      <w:pPr>
        <w:numPr>
          <w:ilvl w:val="1"/>
          <w:numId w:val="10"/>
        </w:numPr>
        <w:spacing w:after="0" w:line="276" w:lineRule="auto"/>
        <w:jc w:val="both"/>
        <w:pPrChange w:id="309"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rsidR="00CE3E96">
        <w:t>Rámcov</w:t>
      </w:r>
      <w:r w:rsidRPr="00BD5E41">
        <w:t>ou smlouvou.</w:t>
      </w:r>
    </w:p>
    <w:p w:rsidR="003D07A5" w:rsidRPr="009041A1" w:rsidRDefault="003D07A5">
      <w:pPr>
        <w:numPr>
          <w:ilvl w:val="1"/>
          <w:numId w:val="10"/>
        </w:numPr>
        <w:spacing w:after="0" w:line="276" w:lineRule="auto"/>
        <w:jc w:val="both"/>
        <w:pPrChange w:id="310" w:author="." w:date="2016-09-29T17:08:00Z">
          <w:pPr>
            <w:numPr>
              <w:ilvl w:val="1"/>
              <w:numId w:val="2"/>
            </w:numPr>
            <w:spacing w:after="0" w:line="276" w:lineRule="auto"/>
            <w:ind w:left="454" w:hanging="454"/>
            <w:jc w:val="both"/>
          </w:pPr>
        </w:pPrChange>
      </w:pPr>
      <w:r w:rsidRPr="00BD5E41">
        <w:t>Změny RESSS realizované v rámci skupiny služeb „Služby řešení změn“ jsou akceptovány formou „Akceptace softwarového díla“ v souladu s </w:t>
      </w:r>
      <w:r w:rsidR="00CE3E96">
        <w:t>Rámcov</w:t>
      </w:r>
      <w:r w:rsidRPr="00BD5E41">
        <w:t>ou smlouvou.</w:t>
      </w:r>
    </w:p>
    <w:p w:rsidR="003A7F8C" w:rsidRPr="00EE1EA3" w:rsidRDefault="003A7F8C" w:rsidP="006D7851">
      <w:pPr>
        <w:pStyle w:val="Nadpis1"/>
      </w:pPr>
      <w:bookmarkStart w:id="311" w:name="_Toc456948976"/>
      <w:r>
        <w:t>R</w:t>
      </w:r>
      <w:r w:rsidR="006D7851">
        <w:t>ozvoj</w:t>
      </w:r>
      <w:r>
        <w:t xml:space="preserve"> </w:t>
      </w:r>
      <w:r w:rsidRPr="00EE1EA3">
        <w:t>resortního elektronického systému spisové služby</w:t>
      </w:r>
      <w:bookmarkEnd w:id="311"/>
    </w:p>
    <w:p w:rsidR="003A7F8C" w:rsidRPr="00EE1EA3" w:rsidRDefault="003A7F8C" w:rsidP="006D7851">
      <w:pPr>
        <w:pStyle w:val="Nadpis2"/>
      </w:pPr>
      <w:bookmarkStart w:id="312" w:name="_Toc456948977"/>
      <w:r>
        <w:t>Předmět a podmínky plnění</w:t>
      </w:r>
      <w:bookmarkEnd w:id="312"/>
    </w:p>
    <w:p w:rsidR="003A7F8C" w:rsidRDefault="003A7F8C" w:rsidP="006D7851">
      <w:pPr>
        <w:numPr>
          <w:ilvl w:val="1"/>
          <w:numId w:val="17"/>
        </w:numPr>
        <w:spacing w:after="0" w:line="276" w:lineRule="auto"/>
        <w:jc w:val="both"/>
      </w:pPr>
      <w:r>
        <w:t>Předmětem plnění „Rozvoj resortního elektronického systému spisové služby (dále též RESSS)“ je poskytnutí kapacit odborných pracovníků Dodavatele za účelem zakázkového rozvoje RESSS a implementaci změn RESSS.</w:t>
      </w:r>
    </w:p>
    <w:p w:rsidR="003A7F8C" w:rsidRDefault="003A7F8C">
      <w:pPr>
        <w:numPr>
          <w:ilvl w:val="1"/>
          <w:numId w:val="10"/>
        </w:numPr>
        <w:spacing w:after="0" w:line="276" w:lineRule="auto"/>
        <w:ind w:left="426" w:hanging="426"/>
        <w:jc w:val="both"/>
        <w:pPrChange w:id="313" w:author="." w:date="2016-09-29T17:08:00Z">
          <w:pPr>
            <w:numPr>
              <w:ilvl w:val="1"/>
              <w:numId w:val="2"/>
            </w:numPr>
            <w:spacing w:after="0" w:line="276" w:lineRule="auto"/>
            <w:ind w:left="426" w:hanging="426"/>
            <w:jc w:val="both"/>
          </w:pPr>
        </w:pPrChange>
      </w:pPr>
      <w:bookmarkStart w:id="314" w:name="_Ref445816376"/>
      <w:r>
        <w:t>Plnění zahrnuje poskytnutí pracovních kapacit následujících odborných pracovníků:</w:t>
      </w:r>
      <w:bookmarkEnd w:id="314"/>
    </w:p>
    <w:p w:rsidR="003A7F8C" w:rsidRDefault="003A7F8C">
      <w:pPr>
        <w:numPr>
          <w:ilvl w:val="2"/>
          <w:numId w:val="10"/>
        </w:numPr>
        <w:spacing w:after="0" w:line="276" w:lineRule="auto"/>
        <w:jc w:val="both"/>
        <w:pPrChange w:id="315" w:author="." w:date="2016-09-29T17:08:00Z">
          <w:pPr>
            <w:numPr>
              <w:ilvl w:val="2"/>
              <w:numId w:val="2"/>
            </w:numPr>
            <w:spacing w:after="0" w:line="276" w:lineRule="auto"/>
            <w:ind w:left="1021" w:hanging="567"/>
            <w:jc w:val="both"/>
          </w:pPr>
        </w:pPrChange>
      </w:pPr>
      <w:r>
        <w:t>Vedoucí projektu.</w:t>
      </w:r>
    </w:p>
    <w:p w:rsidR="003A7F8C" w:rsidRDefault="003A7F8C">
      <w:pPr>
        <w:numPr>
          <w:ilvl w:val="2"/>
          <w:numId w:val="10"/>
        </w:numPr>
        <w:spacing w:after="0" w:line="276" w:lineRule="auto"/>
        <w:jc w:val="both"/>
        <w:pPrChange w:id="316" w:author="." w:date="2016-09-29T17:08:00Z">
          <w:pPr>
            <w:numPr>
              <w:ilvl w:val="2"/>
              <w:numId w:val="2"/>
            </w:numPr>
            <w:spacing w:after="0" w:line="276" w:lineRule="auto"/>
            <w:ind w:left="1021" w:hanging="567"/>
            <w:jc w:val="both"/>
          </w:pPr>
        </w:pPrChange>
      </w:pPr>
      <w:r>
        <w:t>Metodik pro oblast legislativy a procesů spisové služby.</w:t>
      </w:r>
    </w:p>
    <w:p w:rsidR="003A7F8C" w:rsidRDefault="003A7F8C">
      <w:pPr>
        <w:numPr>
          <w:ilvl w:val="2"/>
          <w:numId w:val="10"/>
        </w:numPr>
        <w:spacing w:after="0" w:line="276" w:lineRule="auto"/>
        <w:jc w:val="both"/>
        <w:pPrChange w:id="317" w:author="." w:date="2016-09-29T17:08:00Z">
          <w:pPr>
            <w:numPr>
              <w:ilvl w:val="2"/>
              <w:numId w:val="2"/>
            </w:numPr>
            <w:spacing w:after="0" w:line="276" w:lineRule="auto"/>
            <w:ind w:left="1021" w:hanging="567"/>
            <w:jc w:val="both"/>
          </w:pPr>
        </w:pPrChange>
      </w:pPr>
      <w:r>
        <w:t>Architekt</w:t>
      </w:r>
      <w:r w:rsidRPr="00E50730">
        <w:t xml:space="preserve"> na problematik</w:t>
      </w:r>
      <w:r>
        <w:t>u implementace a konfigurace ESS.</w:t>
      </w:r>
    </w:p>
    <w:p w:rsidR="003A7F8C" w:rsidRDefault="003A7F8C">
      <w:pPr>
        <w:numPr>
          <w:ilvl w:val="2"/>
          <w:numId w:val="10"/>
        </w:numPr>
        <w:spacing w:after="0" w:line="276" w:lineRule="auto"/>
        <w:jc w:val="both"/>
        <w:pPrChange w:id="318" w:author="." w:date="2016-09-29T17:08:00Z">
          <w:pPr>
            <w:numPr>
              <w:ilvl w:val="2"/>
              <w:numId w:val="2"/>
            </w:numPr>
            <w:spacing w:after="0" w:line="276" w:lineRule="auto"/>
            <w:ind w:left="1021" w:hanging="567"/>
            <w:jc w:val="both"/>
          </w:pPr>
        </w:pPrChange>
      </w:pPr>
      <w:r>
        <w:t>Architekt</w:t>
      </w:r>
      <w:r w:rsidRPr="00E50730">
        <w:t xml:space="preserve"> technologické infrastruktury</w:t>
      </w:r>
      <w:r>
        <w:t>.</w:t>
      </w:r>
    </w:p>
    <w:p w:rsidR="003A7F8C" w:rsidRDefault="003A7F8C">
      <w:pPr>
        <w:numPr>
          <w:ilvl w:val="2"/>
          <w:numId w:val="10"/>
        </w:numPr>
        <w:spacing w:after="0" w:line="276" w:lineRule="auto"/>
        <w:jc w:val="both"/>
        <w:pPrChange w:id="319" w:author="." w:date="2016-09-29T17:08:00Z">
          <w:pPr>
            <w:numPr>
              <w:ilvl w:val="2"/>
              <w:numId w:val="2"/>
            </w:numPr>
            <w:spacing w:after="0" w:line="276" w:lineRule="auto"/>
            <w:ind w:left="1021" w:hanging="567"/>
            <w:jc w:val="both"/>
          </w:pPr>
        </w:pPrChange>
      </w:pPr>
      <w:r>
        <w:t>Bezpečnostní konzultant.</w:t>
      </w:r>
    </w:p>
    <w:p w:rsidR="003A7F8C" w:rsidRDefault="003A7F8C">
      <w:pPr>
        <w:numPr>
          <w:ilvl w:val="2"/>
          <w:numId w:val="10"/>
        </w:numPr>
        <w:spacing w:after="0" w:line="276" w:lineRule="auto"/>
        <w:jc w:val="both"/>
        <w:pPrChange w:id="320" w:author="." w:date="2016-09-29T17:08:00Z">
          <w:pPr>
            <w:numPr>
              <w:ilvl w:val="2"/>
              <w:numId w:val="2"/>
            </w:numPr>
            <w:spacing w:after="0" w:line="276" w:lineRule="auto"/>
            <w:ind w:left="1021" w:hanging="567"/>
            <w:jc w:val="both"/>
          </w:pPr>
        </w:pPrChange>
      </w:pPr>
      <w:r>
        <w:t xml:space="preserve">Analytik informačních systémů. </w:t>
      </w:r>
    </w:p>
    <w:p w:rsidR="003A7F8C" w:rsidRDefault="003A7F8C">
      <w:pPr>
        <w:numPr>
          <w:ilvl w:val="2"/>
          <w:numId w:val="10"/>
        </w:numPr>
        <w:spacing w:after="0" w:line="276" w:lineRule="auto"/>
        <w:jc w:val="both"/>
        <w:pPrChange w:id="321" w:author="." w:date="2016-09-29T17:08:00Z">
          <w:pPr>
            <w:numPr>
              <w:ilvl w:val="2"/>
              <w:numId w:val="2"/>
            </w:numPr>
            <w:spacing w:after="0" w:line="276" w:lineRule="auto"/>
            <w:ind w:left="1021" w:hanging="567"/>
            <w:jc w:val="both"/>
          </w:pPr>
        </w:pPrChange>
      </w:pPr>
      <w:r>
        <w:t>Návrhář informačních systémů.</w:t>
      </w:r>
    </w:p>
    <w:p w:rsidR="003A7F8C" w:rsidRDefault="003A7F8C">
      <w:pPr>
        <w:numPr>
          <w:ilvl w:val="2"/>
          <w:numId w:val="10"/>
        </w:numPr>
        <w:spacing w:after="0" w:line="276" w:lineRule="auto"/>
        <w:jc w:val="both"/>
        <w:pPrChange w:id="322" w:author="." w:date="2016-09-29T17:08:00Z">
          <w:pPr>
            <w:numPr>
              <w:ilvl w:val="2"/>
              <w:numId w:val="2"/>
            </w:numPr>
            <w:spacing w:after="0" w:line="276" w:lineRule="auto"/>
            <w:ind w:left="1021" w:hanging="567"/>
            <w:jc w:val="both"/>
          </w:pPr>
        </w:pPrChange>
      </w:pPr>
      <w:r>
        <w:t xml:space="preserve">Vývojář informačních systémů. </w:t>
      </w:r>
    </w:p>
    <w:p w:rsidR="003A7F8C" w:rsidRDefault="003A7F8C">
      <w:pPr>
        <w:numPr>
          <w:ilvl w:val="2"/>
          <w:numId w:val="10"/>
        </w:numPr>
        <w:spacing w:after="0" w:line="276" w:lineRule="auto"/>
        <w:jc w:val="both"/>
        <w:pPrChange w:id="323" w:author="." w:date="2016-09-29T17:08:00Z">
          <w:pPr>
            <w:numPr>
              <w:ilvl w:val="2"/>
              <w:numId w:val="2"/>
            </w:numPr>
            <w:spacing w:after="0" w:line="276" w:lineRule="auto"/>
            <w:ind w:left="1021" w:hanging="567"/>
            <w:jc w:val="both"/>
          </w:pPr>
        </w:pPrChange>
      </w:pPr>
      <w:r>
        <w:t>Návrhář testů informačních systémů.</w:t>
      </w:r>
    </w:p>
    <w:p w:rsidR="003A7F8C" w:rsidRDefault="003A7F8C">
      <w:pPr>
        <w:numPr>
          <w:ilvl w:val="2"/>
          <w:numId w:val="10"/>
        </w:numPr>
        <w:spacing w:after="0" w:line="276" w:lineRule="auto"/>
        <w:jc w:val="both"/>
        <w:pPrChange w:id="324" w:author="." w:date="2016-09-29T17:08:00Z">
          <w:pPr>
            <w:numPr>
              <w:ilvl w:val="2"/>
              <w:numId w:val="2"/>
            </w:numPr>
            <w:spacing w:after="0" w:line="276" w:lineRule="auto"/>
            <w:ind w:left="1021" w:hanging="567"/>
            <w:jc w:val="both"/>
          </w:pPr>
        </w:pPrChange>
      </w:pPr>
      <w:r>
        <w:t xml:space="preserve">Tester informačních systémů. </w:t>
      </w:r>
    </w:p>
    <w:p w:rsidR="003A7F8C" w:rsidRDefault="003A7F8C">
      <w:pPr>
        <w:numPr>
          <w:ilvl w:val="1"/>
          <w:numId w:val="10"/>
        </w:numPr>
        <w:spacing w:after="0" w:line="276" w:lineRule="auto"/>
        <w:ind w:left="426" w:hanging="426"/>
        <w:jc w:val="both"/>
        <w:pPrChange w:id="325" w:author="." w:date="2016-09-29T17:08:00Z">
          <w:pPr>
            <w:numPr>
              <w:ilvl w:val="1"/>
              <w:numId w:val="2"/>
            </w:numPr>
            <w:spacing w:after="0" w:line="276" w:lineRule="auto"/>
            <w:ind w:left="426" w:hanging="426"/>
            <w:jc w:val="both"/>
          </w:pPr>
        </w:pPrChange>
      </w:pPr>
      <w:r>
        <w:t>Kategorie poskytovaných pracovníků a rozsah jejich poskytovaných pracovních kapacit jsou dány příslušnou Prováděcí smlouvou.</w:t>
      </w:r>
    </w:p>
    <w:p w:rsidR="003A7F8C" w:rsidRDefault="003A7F8C">
      <w:pPr>
        <w:numPr>
          <w:ilvl w:val="1"/>
          <w:numId w:val="10"/>
        </w:numPr>
        <w:spacing w:after="0" w:line="276" w:lineRule="auto"/>
        <w:ind w:left="426" w:hanging="426"/>
        <w:jc w:val="both"/>
        <w:pPrChange w:id="326" w:author="." w:date="2016-09-29T17:08:00Z">
          <w:pPr>
            <w:numPr>
              <w:ilvl w:val="1"/>
              <w:numId w:val="2"/>
            </w:numPr>
            <w:spacing w:after="0" w:line="276" w:lineRule="auto"/>
            <w:ind w:left="426" w:hanging="426"/>
            <w:jc w:val="both"/>
          </w:pPr>
        </w:pPrChange>
      </w:pPr>
      <w:bookmarkStart w:id="327" w:name="_Ref445817350"/>
      <w:r>
        <w:t xml:space="preserve">Vede-li činnost pracovníků poskytovaných Dodavatelem k vytvoření výstupů ve formě dokumentace, modelů, zdrojových a spustitelných kódů či softwarového díla je nedílnou součástí plnění akceptační předání těchto výstupů způsobem a za podmínek, které pro takové výstupy </w:t>
      </w:r>
      <w:r w:rsidR="00CE3E96">
        <w:t>Rámcov</w:t>
      </w:r>
      <w:r>
        <w:t>á smlouva, včetně jejích příloh, vyžaduje.</w:t>
      </w:r>
      <w:bookmarkEnd w:id="327"/>
    </w:p>
    <w:p w:rsidR="003A7F8C" w:rsidRDefault="003A7F8C">
      <w:pPr>
        <w:numPr>
          <w:ilvl w:val="1"/>
          <w:numId w:val="10"/>
        </w:numPr>
        <w:spacing w:after="0" w:line="276" w:lineRule="auto"/>
        <w:jc w:val="both"/>
        <w:pPrChange w:id="328" w:author="." w:date="2016-09-29T17:08:00Z">
          <w:pPr>
            <w:numPr>
              <w:ilvl w:val="1"/>
              <w:numId w:val="2"/>
            </w:numPr>
            <w:spacing w:after="0" w:line="276" w:lineRule="auto"/>
            <w:ind w:left="454" w:hanging="454"/>
            <w:jc w:val="both"/>
          </w:pPr>
        </w:pPrChange>
      </w:pPr>
      <w:r>
        <w:t xml:space="preserve">Vede-li činnost pracovníků poskytovaných Dodavatelem k vytvoření výstupů, které musí být dále udržovány, spravovány, provozovány a podporovány, musí Dodavatel tyto činnosti zajistit na základě existujících či budoucích Prováděcích smluv zahrnujících nabídkové položky „Podpora a provoz resortního elektronického systému spisové služby na Ministerstvu práce a sociálních věcí“, „Podpora a provoz resortního elektronického systému spisové služby na  Úřadu práce České republiky“, „Podpora a provoz resortního elektronického systému spisové služby na České správě sociálního zabezpečení“, „Podpora a provoz resortního elektronického systému spisové služby na Fondu dalšího vzdělávání“, „Podpora a provoz resortního elektronického systému spisové služby na Státním úřadu inspekce práce“, „Podpora a provoz resortního elektronického systému spisové služby na Technické inspekci České republiky“, „Podpora a provoz resortního elektronického systému spisové služby na Úřadu pro mezinárodněprávní ochranu dětí“, přičemž </w:t>
      </w:r>
      <w:r>
        <w:lastRenderedPageBreak/>
        <w:t>jsou uplatňovány jen ty smlouvy, které obsahují nabídkové položky určené pro organizace pro něž jsou výstupy určeny.</w:t>
      </w:r>
    </w:p>
    <w:p w:rsidR="003A7F8C" w:rsidRDefault="003A7F8C" w:rsidP="006D7851">
      <w:pPr>
        <w:pStyle w:val="Nadpis2"/>
      </w:pPr>
      <w:bookmarkStart w:id="329" w:name="_Toc456948978"/>
      <w:r>
        <w:t>Termín a místo plnění</w:t>
      </w:r>
      <w:bookmarkEnd w:id="329"/>
    </w:p>
    <w:p w:rsidR="003A7F8C" w:rsidRDefault="003A7F8C">
      <w:pPr>
        <w:numPr>
          <w:ilvl w:val="1"/>
          <w:numId w:val="10"/>
        </w:numPr>
        <w:spacing w:after="0" w:line="276" w:lineRule="auto"/>
        <w:jc w:val="both"/>
        <w:pPrChange w:id="330" w:author="." w:date="2016-09-29T17:08:00Z">
          <w:pPr>
            <w:numPr>
              <w:ilvl w:val="1"/>
              <w:numId w:val="2"/>
            </w:numPr>
            <w:spacing w:after="0" w:line="276" w:lineRule="auto"/>
            <w:ind w:left="454" w:hanging="454"/>
            <w:jc w:val="both"/>
          </w:pPr>
        </w:pPrChange>
      </w:pPr>
      <w:r>
        <w:t>Termín plnění „</w:t>
      </w:r>
      <w:r w:rsidRPr="00F50A30">
        <w:t>Rozvoj resortního elektronického systému spisové služby</w:t>
      </w:r>
      <w:r>
        <w:t>“ je dán příslušnou Prováděcí smlouvou.</w:t>
      </w:r>
    </w:p>
    <w:p w:rsidR="003A7F8C" w:rsidRDefault="003A7F8C">
      <w:pPr>
        <w:numPr>
          <w:ilvl w:val="1"/>
          <w:numId w:val="10"/>
        </w:numPr>
        <w:spacing w:after="0" w:line="276" w:lineRule="auto"/>
        <w:jc w:val="both"/>
        <w:pPrChange w:id="331" w:author="." w:date="2016-09-29T17:08:00Z">
          <w:pPr>
            <w:numPr>
              <w:ilvl w:val="1"/>
              <w:numId w:val="2"/>
            </w:numPr>
            <w:spacing w:after="0" w:line="276" w:lineRule="auto"/>
            <w:ind w:left="454" w:hanging="454"/>
            <w:jc w:val="both"/>
          </w:pPr>
        </w:pPrChange>
      </w:pPr>
      <w:r>
        <w:t>Místem plnění „Rozvoj resortního elektronického systému spisové služby“ jsou sídla a pracoviště Objednatele a podřízených organizačních složek Objednatele v rámci České republiky.</w:t>
      </w:r>
    </w:p>
    <w:p w:rsidR="003A7F8C" w:rsidRDefault="00860495" w:rsidP="006D7851">
      <w:pPr>
        <w:pStyle w:val="Nadpis2"/>
      </w:pPr>
      <w:bookmarkStart w:id="332" w:name="_Toc456948979"/>
      <w:r>
        <w:t>Platební podmínky</w:t>
      </w:r>
      <w:bookmarkEnd w:id="332"/>
    </w:p>
    <w:p w:rsidR="003A7F8C" w:rsidRDefault="003A7F8C" w:rsidP="00E022A7">
      <w:pPr>
        <w:numPr>
          <w:ilvl w:val="1"/>
          <w:numId w:val="10"/>
        </w:numPr>
        <w:spacing w:after="0" w:line="276" w:lineRule="auto"/>
        <w:jc w:val="both"/>
      </w:pPr>
      <w:r>
        <w:t xml:space="preserve">Cena plnění je cenou jednorázovou vycházející z normalizované smluvní sazby za 1 (jeden) člověkoden práce a požadovaných kapacit pracovníků vyjmenovaných v bodě </w:t>
      </w:r>
      <w:r>
        <w:fldChar w:fldCharType="begin"/>
      </w:r>
      <w:r>
        <w:instrText xml:space="preserve"> REF _Ref445816376 \r \h </w:instrText>
      </w:r>
      <w:r>
        <w:fldChar w:fldCharType="separate"/>
      </w:r>
      <w:r w:rsidR="00E022A7">
        <w:t>1.2</w:t>
      </w:r>
      <w:r>
        <w:fldChar w:fldCharType="end"/>
      </w:r>
      <w:r>
        <w:t>.</w:t>
      </w:r>
    </w:p>
    <w:p w:rsidR="003A7F8C" w:rsidRDefault="003A7F8C">
      <w:pPr>
        <w:numPr>
          <w:ilvl w:val="1"/>
          <w:numId w:val="10"/>
        </w:numPr>
        <w:spacing w:after="0" w:line="276" w:lineRule="auto"/>
        <w:jc w:val="both"/>
        <w:pPrChange w:id="333" w:author="." w:date="2016-09-29T17:08:00Z">
          <w:pPr>
            <w:numPr>
              <w:ilvl w:val="1"/>
              <w:numId w:val="2"/>
            </w:numPr>
            <w:spacing w:after="0" w:line="276" w:lineRule="auto"/>
            <w:ind w:left="454" w:hanging="454"/>
            <w:jc w:val="both"/>
          </w:pPr>
        </w:pPrChange>
      </w:pPr>
      <w:r>
        <w:t xml:space="preserve">Platební (fakturační) milníky, resp. </w:t>
      </w:r>
      <w:r w:rsidR="00860495">
        <w:t>Platební podmínky</w:t>
      </w:r>
      <w:r>
        <w:t xml:space="preserve"> pro plnění „</w:t>
      </w:r>
      <w:r w:rsidRPr="00F50A30">
        <w:t>Rozvoj resortního elektronického systému spisové služby</w:t>
      </w:r>
      <w:r>
        <w:t xml:space="preserve">“ jsou dány </w:t>
      </w:r>
      <w:r w:rsidR="00CE3E96">
        <w:t>Rámcov</w:t>
      </w:r>
      <w:r>
        <w:t>ou smlouvou.</w:t>
      </w:r>
    </w:p>
    <w:p w:rsidR="003A7F8C" w:rsidRDefault="003A7F8C" w:rsidP="006D7851">
      <w:pPr>
        <w:pStyle w:val="Nadpis2"/>
      </w:pPr>
      <w:bookmarkStart w:id="334" w:name="_Toc456948980"/>
      <w:r>
        <w:t>Předání, převzetí a akceptace plnění</w:t>
      </w:r>
      <w:bookmarkEnd w:id="334"/>
    </w:p>
    <w:p w:rsidR="003A7F8C" w:rsidRDefault="003A7F8C">
      <w:pPr>
        <w:numPr>
          <w:ilvl w:val="1"/>
          <w:numId w:val="10"/>
        </w:numPr>
        <w:spacing w:after="0" w:line="276" w:lineRule="auto"/>
        <w:jc w:val="both"/>
        <w:pPrChange w:id="335" w:author="." w:date="2016-09-29T17:08:00Z">
          <w:pPr>
            <w:numPr>
              <w:ilvl w:val="1"/>
              <w:numId w:val="2"/>
            </w:numPr>
            <w:spacing w:after="0" w:line="276" w:lineRule="auto"/>
            <w:ind w:left="454" w:hanging="454"/>
            <w:jc w:val="both"/>
          </w:pPr>
        </w:pPrChange>
      </w:pPr>
      <w:r>
        <w:t>Akceptace plnění „Rozvoj resortního elektronického systému spisové služby“ je prováděna jednorázově k termínu ukončení plnění formou „Akceptace jednorázové služby“ v souladu s </w:t>
      </w:r>
      <w:r w:rsidR="00CE3E96">
        <w:t>Rámcov</w:t>
      </w:r>
      <w:r>
        <w:t>ou smlouvou.</w:t>
      </w:r>
    </w:p>
    <w:p w:rsidR="003A7F8C" w:rsidRPr="00BD5E41" w:rsidRDefault="003A7F8C">
      <w:pPr>
        <w:numPr>
          <w:ilvl w:val="1"/>
          <w:numId w:val="10"/>
        </w:numPr>
        <w:spacing w:after="0" w:line="276" w:lineRule="auto"/>
        <w:jc w:val="both"/>
        <w:pPrChange w:id="336" w:author="." w:date="2016-09-29T17:08:00Z">
          <w:pPr>
            <w:numPr>
              <w:ilvl w:val="1"/>
              <w:numId w:val="2"/>
            </w:numPr>
            <w:spacing w:after="0" w:line="276" w:lineRule="auto"/>
            <w:ind w:left="454" w:hanging="454"/>
            <w:jc w:val="both"/>
          </w:pPr>
        </w:pPrChange>
      </w:pPr>
      <w:r>
        <w:t>Modely a dokumentace vytvářené v rámci plnění jsou akceptovány</w:t>
      </w:r>
      <w:r w:rsidRPr="00BD5E41">
        <w:t xml:space="preserve"> formou „Akceptace dokumentu“ v souladu s </w:t>
      </w:r>
      <w:r w:rsidR="00CE3E96">
        <w:t>Rámcov</w:t>
      </w:r>
      <w:r w:rsidRPr="00BD5E41">
        <w:t>ou smlouvou.</w:t>
      </w:r>
    </w:p>
    <w:p w:rsidR="003A7F8C" w:rsidRDefault="003A7F8C">
      <w:pPr>
        <w:numPr>
          <w:ilvl w:val="1"/>
          <w:numId w:val="10"/>
        </w:numPr>
        <w:spacing w:after="0" w:line="276" w:lineRule="auto"/>
        <w:jc w:val="both"/>
        <w:pPrChange w:id="337" w:author="." w:date="2016-09-29T17:08:00Z">
          <w:pPr>
            <w:numPr>
              <w:ilvl w:val="1"/>
              <w:numId w:val="2"/>
            </w:numPr>
            <w:spacing w:after="0" w:line="276" w:lineRule="auto"/>
            <w:ind w:left="454" w:hanging="454"/>
            <w:jc w:val="both"/>
          </w:pPr>
        </w:pPrChange>
      </w:pPr>
      <w:r w:rsidRPr="00BD5E41">
        <w:t xml:space="preserve">Změny RESSS </w:t>
      </w:r>
      <w:r>
        <w:t xml:space="preserve">či jeho nasazených instancí provedených v rámci plnění </w:t>
      </w:r>
      <w:r w:rsidRPr="00BD5E41">
        <w:t>jsou akceptovány formou „Akceptace softwarového díla“ v souladu s </w:t>
      </w:r>
      <w:r w:rsidR="00CE3E96">
        <w:t>Rámcov</w:t>
      </w:r>
      <w:r w:rsidRPr="00BD5E41">
        <w:t>ou smlouvou.</w:t>
      </w:r>
    </w:p>
    <w:p w:rsidR="003A7F8C" w:rsidRPr="00EE1EA3" w:rsidRDefault="003A7F8C" w:rsidP="006D7851">
      <w:pPr>
        <w:pStyle w:val="Nadpis1"/>
      </w:pPr>
      <w:bookmarkStart w:id="338" w:name="_Toc456948981"/>
      <w:r>
        <w:t xml:space="preserve">Školení </w:t>
      </w:r>
      <w:r w:rsidRPr="00EE1EA3">
        <w:t>resortního elektronického systému spisové služby</w:t>
      </w:r>
      <w:bookmarkEnd w:id="338"/>
    </w:p>
    <w:p w:rsidR="003A7F8C" w:rsidRPr="00EE1EA3" w:rsidRDefault="003A7F8C" w:rsidP="006D7851">
      <w:pPr>
        <w:pStyle w:val="Nadpis2"/>
      </w:pPr>
      <w:bookmarkStart w:id="339" w:name="_Toc456948982"/>
      <w:r>
        <w:t>Předmět a podmínky plnění</w:t>
      </w:r>
      <w:bookmarkEnd w:id="339"/>
    </w:p>
    <w:p w:rsidR="003A7F8C" w:rsidRDefault="003A7F8C" w:rsidP="006D7851">
      <w:pPr>
        <w:numPr>
          <w:ilvl w:val="1"/>
          <w:numId w:val="18"/>
        </w:numPr>
        <w:spacing w:after="0" w:line="276" w:lineRule="auto"/>
        <w:jc w:val="both"/>
      </w:pPr>
      <w:r>
        <w:t>Předmětem plnění „Školení resortního elektronického systému spisové služby (dále též RESSS)“ je poskytnutí kapacit odborných pracovníků Dodavatele za účelem dodatečného školení RESSS a zpracování školících materiálů.</w:t>
      </w:r>
    </w:p>
    <w:p w:rsidR="003A7F8C" w:rsidRDefault="003A7F8C">
      <w:pPr>
        <w:numPr>
          <w:ilvl w:val="1"/>
          <w:numId w:val="10"/>
        </w:numPr>
        <w:spacing w:after="0" w:line="276" w:lineRule="auto"/>
        <w:ind w:left="426" w:hanging="426"/>
        <w:jc w:val="both"/>
        <w:pPrChange w:id="340" w:author="." w:date="2016-09-29T17:08:00Z">
          <w:pPr>
            <w:numPr>
              <w:ilvl w:val="1"/>
              <w:numId w:val="2"/>
            </w:numPr>
            <w:spacing w:after="0" w:line="276" w:lineRule="auto"/>
            <w:ind w:left="426" w:hanging="426"/>
            <w:jc w:val="both"/>
          </w:pPr>
        </w:pPrChange>
      </w:pPr>
      <w:r>
        <w:t>Plnění zahrnuje poskytnutí pracovních kapacit následujících odborných pracovníků:</w:t>
      </w:r>
    </w:p>
    <w:p w:rsidR="003A7F8C" w:rsidRDefault="003A7F8C">
      <w:pPr>
        <w:numPr>
          <w:ilvl w:val="2"/>
          <w:numId w:val="10"/>
        </w:numPr>
        <w:spacing w:after="0" w:line="276" w:lineRule="auto"/>
        <w:jc w:val="both"/>
        <w:pPrChange w:id="341" w:author="." w:date="2016-09-29T17:08:00Z">
          <w:pPr>
            <w:numPr>
              <w:ilvl w:val="2"/>
              <w:numId w:val="2"/>
            </w:numPr>
            <w:spacing w:after="0" w:line="276" w:lineRule="auto"/>
            <w:ind w:left="1021" w:hanging="567"/>
            <w:jc w:val="both"/>
          </w:pPr>
        </w:pPrChange>
      </w:pPr>
      <w:r>
        <w:t>Školitel.</w:t>
      </w:r>
    </w:p>
    <w:p w:rsidR="003A7F8C" w:rsidRDefault="003A7F8C">
      <w:pPr>
        <w:numPr>
          <w:ilvl w:val="2"/>
          <w:numId w:val="10"/>
        </w:numPr>
        <w:spacing w:after="0" w:line="276" w:lineRule="auto"/>
        <w:jc w:val="both"/>
        <w:pPrChange w:id="342" w:author="." w:date="2016-09-29T17:08:00Z">
          <w:pPr>
            <w:numPr>
              <w:ilvl w:val="2"/>
              <w:numId w:val="2"/>
            </w:numPr>
            <w:spacing w:after="0" w:line="276" w:lineRule="auto"/>
            <w:ind w:left="1021" w:hanging="567"/>
            <w:jc w:val="both"/>
          </w:pPr>
        </w:pPrChange>
      </w:pPr>
      <w:r>
        <w:t xml:space="preserve">Editor školících materiálů.   </w:t>
      </w:r>
    </w:p>
    <w:p w:rsidR="003A7F8C" w:rsidRDefault="003A7F8C">
      <w:pPr>
        <w:numPr>
          <w:ilvl w:val="1"/>
          <w:numId w:val="10"/>
        </w:numPr>
        <w:spacing w:after="0" w:line="276" w:lineRule="auto"/>
        <w:ind w:left="426" w:hanging="426"/>
        <w:jc w:val="both"/>
        <w:pPrChange w:id="343" w:author="." w:date="2016-09-29T17:08:00Z">
          <w:pPr>
            <w:numPr>
              <w:ilvl w:val="1"/>
              <w:numId w:val="2"/>
            </w:numPr>
            <w:spacing w:after="0" w:line="276" w:lineRule="auto"/>
            <w:ind w:left="426" w:hanging="426"/>
            <w:jc w:val="both"/>
          </w:pPr>
        </w:pPrChange>
      </w:pPr>
      <w:r>
        <w:t>Kategorie poskytovaných pracovníků a rozsah jejich poskytovaných pracovních kapacit je dán příslušnou Prováděcí smlouvou.</w:t>
      </w:r>
    </w:p>
    <w:p w:rsidR="003A7F8C" w:rsidRDefault="003A7F8C">
      <w:pPr>
        <w:numPr>
          <w:ilvl w:val="1"/>
          <w:numId w:val="10"/>
        </w:numPr>
        <w:spacing w:after="0" w:line="276" w:lineRule="auto"/>
        <w:ind w:left="426" w:hanging="426"/>
        <w:jc w:val="both"/>
        <w:pPrChange w:id="344" w:author="." w:date="2016-09-29T17:08:00Z">
          <w:pPr>
            <w:numPr>
              <w:ilvl w:val="1"/>
              <w:numId w:val="2"/>
            </w:numPr>
            <w:spacing w:after="0" w:line="276" w:lineRule="auto"/>
            <w:ind w:left="426" w:hanging="426"/>
            <w:jc w:val="both"/>
          </w:pPr>
        </w:pPrChange>
      </w:pPr>
      <w:r>
        <w:t xml:space="preserve">Vede-li činnost pracovníků poskytovaných Dodavatelem k vytvoření výstupů ve formě dokumentace, zdrojových a spustitelných kódů či softwarového díla je nedílnou součástí plnění akceptační předání těchto výstupů způsobem a za podmínek, které pro takové výstupy </w:t>
      </w:r>
      <w:r w:rsidR="00CE3E96">
        <w:t>Rámcov</w:t>
      </w:r>
      <w:r>
        <w:t xml:space="preserve">á smlouva, včetně jejích příloh, vyžaduje. </w:t>
      </w:r>
    </w:p>
    <w:p w:rsidR="003A7F8C" w:rsidRDefault="003A7F8C" w:rsidP="006D7851">
      <w:pPr>
        <w:pStyle w:val="Nadpis2"/>
      </w:pPr>
      <w:bookmarkStart w:id="345" w:name="_Toc456948983"/>
      <w:r>
        <w:t>Termín a místo plnění</w:t>
      </w:r>
      <w:bookmarkEnd w:id="345"/>
    </w:p>
    <w:p w:rsidR="003A7F8C" w:rsidRDefault="003A7F8C">
      <w:pPr>
        <w:numPr>
          <w:ilvl w:val="1"/>
          <w:numId w:val="10"/>
        </w:numPr>
        <w:spacing w:after="0" w:line="276" w:lineRule="auto"/>
        <w:jc w:val="both"/>
        <w:pPrChange w:id="346" w:author="." w:date="2016-09-29T17:08:00Z">
          <w:pPr>
            <w:numPr>
              <w:ilvl w:val="1"/>
              <w:numId w:val="2"/>
            </w:numPr>
            <w:spacing w:after="0" w:line="276" w:lineRule="auto"/>
            <w:ind w:left="454" w:hanging="454"/>
            <w:jc w:val="both"/>
          </w:pPr>
        </w:pPrChange>
      </w:pPr>
      <w:r>
        <w:t>Termín plnění „Školení resortního elektronického systému spisové služb</w:t>
      </w:r>
      <w:r w:rsidRPr="00F50A30">
        <w:t>y</w:t>
      </w:r>
      <w:r>
        <w:t>“ je dán příslušnou Prováděcí smlouvou.</w:t>
      </w:r>
    </w:p>
    <w:p w:rsidR="003A7F8C" w:rsidRDefault="003A7F8C">
      <w:pPr>
        <w:numPr>
          <w:ilvl w:val="1"/>
          <w:numId w:val="10"/>
        </w:numPr>
        <w:spacing w:after="0" w:line="276" w:lineRule="auto"/>
        <w:jc w:val="both"/>
        <w:pPrChange w:id="347" w:author="." w:date="2016-09-29T17:08:00Z">
          <w:pPr>
            <w:numPr>
              <w:ilvl w:val="1"/>
              <w:numId w:val="2"/>
            </w:numPr>
            <w:spacing w:after="0" w:line="276" w:lineRule="auto"/>
            <w:ind w:left="454" w:hanging="454"/>
            <w:jc w:val="both"/>
          </w:pPr>
        </w:pPrChange>
      </w:pPr>
      <w:r>
        <w:t>Místem plnění „Školení resortního elektronického systému spisové služby“ jsou sídla a pracov</w:t>
      </w:r>
      <w:r w:rsidR="00B8180F">
        <w:t xml:space="preserve">iště Objednatele a podřízených </w:t>
      </w:r>
      <w:r>
        <w:t>organizačních složek Objednatele v rámci České republiky.</w:t>
      </w:r>
    </w:p>
    <w:p w:rsidR="003A7F8C" w:rsidRDefault="00860495" w:rsidP="006D7851">
      <w:pPr>
        <w:pStyle w:val="Nadpis2"/>
      </w:pPr>
      <w:bookmarkStart w:id="348" w:name="_Toc456948984"/>
      <w:r>
        <w:t>Platební podmínky</w:t>
      </w:r>
      <w:bookmarkEnd w:id="348"/>
    </w:p>
    <w:p w:rsidR="003A7F8C" w:rsidRDefault="003A7F8C" w:rsidP="00E022A7">
      <w:pPr>
        <w:numPr>
          <w:ilvl w:val="1"/>
          <w:numId w:val="10"/>
        </w:numPr>
        <w:spacing w:after="0" w:line="276" w:lineRule="auto"/>
        <w:jc w:val="both"/>
      </w:pPr>
      <w:r>
        <w:t xml:space="preserve">Cena plnění je cenou jednorázovou vycházející z normalizované smluvní sazby za 1 (jeden) člověkoden práce a požadovaných kapacit pracovníků vyjmenovaných v bodě </w:t>
      </w:r>
      <w:r>
        <w:fldChar w:fldCharType="begin"/>
      </w:r>
      <w:r>
        <w:instrText xml:space="preserve"> REF _Ref445816376 \r \h </w:instrText>
      </w:r>
      <w:r>
        <w:fldChar w:fldCharType="separate"/>
      </w:r>
      <w:r w:rsidR="00E022A7">
        <w:t>1.2</w:t>
      </w:r>
      <w:r>
        <w:fldChar w:fldCharType="end"/>
      </w:r>
      <w:r>
        <w:t>.</w:t>
      </w:r>
    </w:p>
    <w:p w:rsidR="003A7F8C" w:rsidRDefault="003A7F8C">
      <w:pPr>
        <w:numPr>
          <w:ilvl w:val="1"/>
          <w:numId w:val="10"/>
        </w:numPr>
        <w:spacing w:after="0" w:line="276" w:lineRule="auto"/>
        <w:jc w:val="both"/>
        <w:pPrChange w:id="349" w:author="." w:date="2016-09-29T17:08:00Z">
          <w:pPr>
            <w:numPr>
              <w:ilvl w:val="1"/>
              <w:numId w:val="2"/>
            </w:numPr>
            <w:spacing w:after="0" w:line="276" w:lineRule="auto"/>
            <w:ind w:left="454" w:hanging="454"/>
            <w:jc w:val="both"/>
          </w:pPr>
        </w:pPrChange>
      </w:pPr>
      <w:r>
        <w:lastRenderedPageBreak/>
        <w:t xml:space="preserve">Platební (fakturační) milníky, resp. </w:t>
      </w:r>
      <w:r w:rsidR="00860495">
        <w:t>Platební podmínky</w:t>
      </w:r>
      <w:r>
        <w:t xml:space="preserve"> pro plnění „Školení resortního elektronického systému spisové služb</w:t>
      </w:r>
      <w:r w:rsidRPr="00F50A30">
        <w:t>y</w:t>
      </w:r>
      <w:r>
        <w:t xml:space="preserve">“ jsou dány </w:t>
      </w:r>
      <w:r w:rsidR="00CE3E96">
        <w:t>Rámcov</w:t>
      </w:r>
      <w:r>
        <w:t>ou smlouvou.</w:t>
      </w:r>
    </w:p>
    <w:p w:rsidR="003A7F8C" w:rsidRDefault="003A7F8C" w:rsidP="006D7851">
      <w:pPr>
        <w:pStyle w:val="Nadpis2"/>
      </w:pPr>
      <w:bookmarkStart w:id="350" w:name="_Toc456948985"/>
      <w:r>
        <w:t>Předání, převzetí a akceptace plnění</w:t>
      </w:r>
      <w:bookmarkEnd w:id="350"/>
    </w:p>
    <w:p w:rsidR="003A7F8C" w:rsidRDefault="003A7F8C">
      <w:pPr>
        <w:numPr>
          <w:ilvl w:val="1"/>
          <w:numId w:val="10"/>
        </w:numPr>
        <w:spacing w:after="0" w:line="276" w:lineRule="auto"/>
        <w:jc w:val="both"/>
        <w:pPrChange w:id="351" w:author="." w:date="2016-09-29T17:08:00Z">
          <w:pPr>
            <w:numPr>
              <w:ilvl w:val="1"/>
              <w:numId w:val="2"/>
            </w:numPr>
            <w:spacing w:after="0" w:line="276" w:lineRule="auto"/>
            <w:ind w:left="454" w:hanging="454"/>
            <w:jc w:val="both"/>
          </w:pPr>
        </w:pPrChange>
      </w:pPr>
      <w:r>
        <w:t>Akceptace plnění „Školení resortního elektronického systému spisové služb</w:t>
      </w:r>
      <w:r w:rsidRPr="00F50A30">
        <w:t>y</w:t>
      </w:r>
      <w:r>
        <w:t>“ je prováděna jednorázově k termínu ukončení plnění formou „Akceptace jednorázové služby“ v souladu s </w:t>
      </w:r>
      <w:r w:rsidR="00CE3E96">
        <w:t>Rámcov</w:t>
      </w:r>
      <w:r>
        <w:t>ou smlouvou.</w:t>
      </w:r>
    </w:p>
    <w:p w:rsidR="003A7F8C" w:rsidRPr="00BD5E41" w:rsidRDefault="003A7F8C">
      <w:pPr>
        <w:numPr>
          <w:ilvl w:val="1"/>
          <w:numId w:val="10"/>
        </w:numPr>
        <w:spacing w:after="0" w:line="276" w:lineRule="auto"/>
        <w:jc w:val="both"/>
        <w:pPrChange w:id="352" w:author="." w:date="2016-09-29T17:08:00Z">
          <w:pPr>
            <w:numPr>
              <w:ilvl w:val="1"/>
              <w:numId w:val="2"/>
            </w:numPr>
            <w:spacing w:after="0" w:line="276" w:lineRule="auto"/>
            <w:ind w:left="454" w:hanging="454"/>
            <w:jc w:val="both"/>
          </w:pPr>
        </w:pPrChange>
      </w:pPr>
      <w:r>
        <w:t>Školící materiály a dokumentace vytvářené v rámci plnění jsou akceptovány</w:t>
      </w:r>
      <w:r w:rsidRPr="00BD5E41">
        <w:t xml:space="preserve"> formou „Akceptace dokumentu“ v souladu s </w:t>
      </w:r>
      <w:r w:rsidR="00CE3E96">
        <w:t>Rámcov</w:t>
      </w:r>
      <w:r w:rsidRPr="00BD5E41">
        <w:t>ou smlouvou.</w:t>
      </w:r>
    </w:p>
    <w:p w:rsidR="00B7510A" w:rsidRPr="00122386" w:rsidRDefault="00B7510A" w:rsidP="00EB55CE"/>
    <w:p w:rsidR="00A254A6" w:rsidRPr="00A254A6" w:rsidRDefault="00A254A6" w:rsidP="00A254A6"/>
    <w:sectPr w:rsidR="00A254A6" w:rsidRPr="00A254A6" w:rsidSect="00636785">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7F4" w:rsidRDefault="00C077F4" w:rsidP="00A3691D">
      <w:pPr>
        <w:spacing w:after="0" w:line="240" w:lineRule="auto"/>
      </w:pPr>
      <w:r>
        <w:separator/>
      </w:r>
    </w:p>
  </w:endnote>
  <w:endnote w:type="continuationSeparator" w:id="0">
    <w:p w:rsidR="00C077F4" w:rsidRDefault="00C077F4"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75">
    <w:altName w:val="Times New Roman"/>
    <w:charset w:val="EE"/>
    <w:family w:val="auto"/>
    <w:pitch w:val="variable"/>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4B4" w:rsidRDefault="00C874B4" w:rsidP="000B0924">
    <w:pPr>
      <w:pStyle w:val="Zpat"/>
    </w:pPr>
    <w:r>
      <w:tab/>
    </w:r>
    <w:r>
      <w:tab/>
    </w:r>
    <w:r>
      <w:fldChar w:fldCharType="begin"/>
    </w:r>
    <w:r>
      <w:instrText xml:space="preserve"> PAGE   \* MERGEFORMAT </w:instrText>
    </w:r>
    <w:r>
      <w:fldChar w:fldCharType="separate"/>
    </w:r>
    <w:r w:rsidR="00E022A7">
      <w:rPr>
        <w:noProof/>
      </w:rPr>
      <w:t>40</w:t>
    </w:r>
    <w:r>
      <w:rPr>
        <w:noProof/>
      </w:rPr>
      <w:fldChar w:fldCharType="end"/>
    </w:r>
    <w:r>
      <w:t>/</w:t>
    </w:r>
    <w:r w:rsidR="00E022A7">
      <w:fldChar w:fldCharType="begin"/>
    </w:r>
    <w:r w:rsidR="00E022A7">
      <w:instrText xml:space="preserve"> NUMPAGES   \* MERGEFORMAT </w:instrText>
    </w:r>
    <w:r w:rsidR="00E022A7">
      <w:fldChar w:fldCharType="separate"/>
    </w:r>
    <w:r w:rsidR="00E022A7">
      <w:rPr>
        <w:noProof/>
      </w:rPr>
      <w:t>55</w:t>
    </w:r>
    <w:r w:rsidR="00E022A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509415"/>
      <w:docPartObj>
        <w:docPartGallery w:val="Page Numbers (Bottom of Page)"/>
        <w:docPartUnique/>
      </w:docPartObj>
    </w:sdtPr>
    <w:sdtEndPr/>
    <w:sdtContent>
      <w:p w:rsidR="00C874B4" w:rsidRDefault="00E022A7">
        <w:pPr>
          <w:pStyle w:val="Zpat"/>
          <w:jc w:val="center"/>
        </w:pPr>
      </w:p>
    </w:sdtContent>
  </w:sdt>
  <w:p w:rsidR="00C874B4" w:rsidRPr="00A3691D" w:rsidRDefault="00C874B4"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7F4" w:rsidRDefault="00C077F4" w:rsidP="00A3691D">
      <w:pPr>
        <w:spacing w:after="0" w:line="240" w:lineRule="auto"/>
      </w:pPr>
      <w:r>
        <w:separator/>
      </w:r>
    </w:p>
  </w:footnote>
  <w:footnote w:type="continuationSeparator" w:id="0">
    <w:p w:rsidR="00C077F4" w:rsidRDefault="00C077F4"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4B4" w:rsidRPr="00E0534D" w:rsidRDefault="00C874B4" w:rsidP="00636785">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zadávací dokumentace</w:t>
    </w:r>
    <w:r w:rsidRPr="00E14591">
      <w:rPr>
        <w:rFonts w:ascii="Arial" w:hAnsi="Arial" w:cs="Arial"/>
        <w:sz w:val="20"/>
      </w:rPr>
      <w:t xml:space="preserve"> č.</w:t>
    </w:r>
    <w:r>
      <w:rPr>
        <w:rFonts w:ascii="Arial" w:hAnsi="Arial" w:cs="Arial"/>
        <w:sz w:val="20"/>
      </w:rPr>
      <w:t xml:space="preserve"> 7</w:t>
    </w:r>
    <w:r w:rsidRPr="00E14591">
      <w:rPr>
        <w:rFonts w:ascii="Arial" w:hAnsi="Arial" w:cs="Arial"/>
        <w:sz w:val="20"/>
      </w:rPr>
      <w:t xml:space="preserve"> </w:t>
    </w:r>
    <w:r>
      <w:rPr>
        <w:rFonts w:ascii="Arial" w:hAnsi="Arial" w:cs="Arial"/>
        <w:sz w:val="20"/>
      </w:rPr>
      <w:t xml:space="preserve"> – Detailní specifikace plnění</w:t>
    </w:r>
  </w:p>
  <w:p w:rsidR="00C874B4" w:rsidRDefault="00C874B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D50DF"/>
    <w:multiLevelType w:val="multilevel"/>
    <w:tmpl w:val="101C4DA4"/>
    <w:styleLink w:val="MainList"/>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abstractNum w:abstractNumId="1">
    <w:nsid w:val="6D0B0993"/>
    <w:multiLevelType w:val="multilevel"/>
    <w:tmpl w:val="101C4DA4"/>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abstractNum w:abstractNumId="2">
    <w:nsid w:val="75F20BED"/>
    <w:multiLevelType w:val="multilevel"/>
    <w:tmpl w:val="101C4DA4"/>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24"/>
    <w:rsid w:val="000B0924"/>
    <w:rsid w:val="000D38FD"/>
    <w:rsid w:val="0014702C"/>
    <w:rsid w:val="001B4E81"/>
    <w:rsid w:val="001D6672"/>
    <w:rsid w:val="00206DD4"/>
    <w:rsid w:val="00287A26"/>
    <w:rsid w:val="00293C61"/>
    <w:rsid w:val="002A40A0"/>
    <w:rsid w:val="003726D3"/>
    <w:rsid w:val="003738CD"/>
    <w:rsid w:val="003A7F8C"/>
    <w:rsid w:val="003B1439"/>
    <w:rsid w:val="003D07A5"/>
    <w:rsid w:val="003D1010"/>
    <w:rsid w:val="00516638"/>
    <w:rsid w:val="0055542A"/>
    <w:rsid w:val="00561DDB"/>
    <w:rsid w:val="005A4C69"/>
    <w:rsid w:val="005D411E"/>
    <w:rsid w:val="00624DD7"/>
    <w:rsid w:val="00636785"/>
    <w:rsid w:val="00660936"/>
    <w:rsid w:val="0069358B"/>
    <w:rsid w:val="006D7851"/>
    <w:rsid w:val="006E7515"/>
    <w:rsid w:val="00736D5F"/>
    <w:rsid w:val="007512D7"/>
    <w:rsid w:val="007A6573"/>
    <w:rsid w:val="008131EA"/>
    <w:rsid w:val="00845713"/>
    <w:rsid w:val="00860495"/>
    <w:rsid w:val="008A16F3"/>
    <w:rsid w:val="008A1D1A"/>
    <w:rsid w:val="008D5647"/>
    <w:rsid w:val="008F4152"/>
    <w:rsid w:val="0093052C"/>
    <w:rsid w:val="00A07313"/>
    <w:rsid w:val="00A144D3"/>
    <w:rsid w:val="00A254A6"/>
    <w:rsid w:val="00A32858"/>
    <w:rsid w:val="00A3691D"/>
    <w:rsid w:val="00A912EB"/>
    <w:rsid w:val="00B06B83"/>
    <w:rsid w:val="00B23264"/>
    <w:rsid w:val="00B7510A"/>
    <w:rsid w:val="00B8180F"/>
    <w:rsid w:val="00B94CFA"/>
    <w:rsid w:val="00BA6D77"/>
    <w:rsid w:val="00BB0068"/>
    <w:rsid w:val="00C04838"/>
    <w:rsid w:val="00C077F4"/>
    <w:rsid w:val="00C470E0"/>
    <w:rsid w:val="00C51100"/>
    <w:rsid w:val="00C83264"/>
    <w:rsid w:val="00C874B4"/>
    <w:rsid w:val="00C968CB"/>
    <w:rsid w:val="00CC6C27"/>
    <w:rsid w:val="00CC75CA"/>
    <w:rsid w:val="00CD2F7F"/>
    <w:rsid w:val="00CE3E96"/>
    <w:rsid w:val="00D32CF9"/>
    <w:rsid w:val="00D56671"/>
    <w:rsid w:val="00D93D1E"/>
    <w:rsid w:val="00DB2A78"/>
    <w:rsid w:val="00DF510C"/>
    <w:rsid w:val="00E022A7"/>
    <w:rsid w:val="00E04A3E"/>
    <w:rsid w:val="00E27D2A"/>
    <w:rsid w:val="00EB1418"/>
    <w:rsid w:val="00EB55CE"/>
    <w:rsid w:val="00EB78DC"/>
    <w:rsid w:val="00F738B6"/>
    <w:rsid w:val="00F7580A"/>
    <w:rsid w:val="00F940A9"/>
    <w:rsid w:val="00F96E54"/>
    <w:rsid w:val="00FA0D99"/>
    <w:rsid w:val="00FB07A2"/>
    <w:rsid w:val="00FC029A"/>
    <w:rsid w:val="00FC4350"/>
    <w:rsid w:val="00FD6C38"/>
    <w:rsid w:val="00FF4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z@mt-lega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LV2H7noIJs73JMwwoa92s7hqH4g=</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fqri1ZOz2EdfipJCke7RFs1Pj0A=</DigestValue>
    </Reference>
  </SignedInfo>
  <SignatureValue>fRH7CXsOo/tsz0r5BYJz0269Khas4TeH4ndZxlNdO9fOAwsJVsYkkUxWGAzZvzNZI1G8uDYYVtfd
lk+nIZBEF0kVn4urW0l0cmCvpfs3wwLM4I2Cy2Sgz8QaUeMBWZ9TqUEItamgOB0ov91y2QG56rxN
qdYKr5GJXL9FRVoerSsotePCjB/pYh1cOC6tRPP5VBci0UMpWgTbTYcbWBX05X/H4fzqVwgQBbHy
ZudDIFfdWq2HP9baqOmJMkwDRz8CynWLbPD1Ngp7f/jn/6/Yrx3t2ikF/L/flAQAB1J9IGHFslvi
qJ16mJXMr4becvqx1D3uluEtI9NzHGCAkYttOQ==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XRhC80eknANQ43nup+u/rL7+dZQ=</DigestValue>
      </Reference>
      <Reference URI="/word/theme/theme1.xml?ContentType=application/vnd.openxmlformats-officedocument.theme+xml">
        <DigestMethod Algorithm="http://www.w3.org/2000/09/xmldsig#sha1"/>
        <DigestValue>mRbrLZoA5DnkFC3tpHfi0zTdTEw=</DigestValue>
      </Reference>
      <Reference URI="/word/settings.xml?ContentType=application/vnd.openxmlformats-officedocument.wordprocessingml.settings+xml">
        <DigestMethod Algorithm="http://www.w3.org/2000/09/xmldsig#sha1"/>
        <DigestValue>g1I3QyPnEDxokVsFT4HnZm1Gqi8=</DigestValue>
      </Reference>
      <Reference URI="/word/styles.xml?ContentType=application/vnd.openxmlformats-officedocument.wordprocessingml.styles+xml">
        <DigestMethod Algorithm="http://www.w3.org/2000/09/xmldsig#sha1"/>
        <DigestValue>8iOY068WQrojzitpTOvlHLugQPc=</DigestValue>
      </Reference>
      <Reference URI="/word/numbering.xml?ContentType=application/vnd.openxmlformats-officedocument.wordprocessingml.numbering+xml">
        <DigestMethod Algorithm="http://www.w3.org/2000/09/xmldsig#sha1"/>
        <DigestValue>hHNXc1CqVEq+Cvr0njf+Vqr5idE=</DigestValue>
      </Reference>
      <Reference URI="/word/fontTable.xml?ContentType=application/vnd.openxmlformats-officedocument.wordprocessingml.fontTable+xml">
        <DigestMethod Algorithm="http://www.w3.org/2000/09/xmldsig#sha1"/>
        <DigestValue>ncepQdd90Sor4XvOjo/syefhb8M=</DigestValue>
      </Reference>
      <Reference URI="/word/media/image1.jpeg?ContentType=image/jpeg">
        <DigestMethod Algorithm="http://www.w3.org/2000/09/xmldsig#sha1"/>
        <DigestValue>8bihTwQ66S2cvpcEgIH2nlR/bwk=</DigestValue>
      </Reference>
      <Reference URI="/word/footnotes.xml?ContentType=application/vnd.openxmlformats-officedocument.wordprocessingml.footnotes+xml">
        <DigestMethod Algorithm="http://www.w3.org/2000/09/xmldsig#sha1"/>
        <DigestValue>f7bzy53k0iRKdczwJzW026xPNj8=</DigestValue>
      </Reference>
      <Reference URI="/word/footer2.xml?ContentType=application/vnd.openxmlformats-officedocument.wordprocessingml.footer+xml">
        <DigestMethod Algorithm="http://www.w3.org/2000/09/xmldsig#sha1"/>
        <DigestValue>/+O5hNs4Q9lYRULlSPFvILJ59Xc=</DigestValue>
      </Reference>
      <Reference URI="/word/document.xml?ContentType=application/vnd.openxmlformats-officedocument.wordprocessingml.document.main+xml">
        <DigestMethod Algorithm="http://www.w3.org/2000/09/xmldsig#sha1"/>
        <DigestValue>6JIuCSFW74j/scOnQHre9nlpZzI=</DigestValue>
      </Reference>
      <Reference URI="/word/stylesWithEffects.xml?ContentType=application/vnd.ms-word.stylesWithEffects+xml">
        <DigestMethod Algorithm="http://www.w3.org/2000/09/xmldsig#sha1"/>
        <DigestValue>c3KlOyx3d6byksqF6ZgtkCcYGVk=</DigestValue>
      </Reference>
      <Reference URI="/word/header1.xml?ContentType=application/vnd.openxmlformats-officedocument.wordprocessingml.header+xml">
        <DigestMethod Algorithm="http://www.w3.org/2000/09/xmldsig#sha1"/>
        <DigestValue>8kxIzrRAsp5/0jFfExE5vhQyOT0=</DigestValue>
      </Reference>
      <Reference URI="/word/endnotes.xml?ContentType=application/vnd.openxmlformats-officedocument.wordprocessingml.endnotes+xml">
        <DigestMethod Algorithm="http://www.w3.org/2000/09/xmldsig#sha1"/>
        <DigestValue>HK1trzI3doY9vKEEnowD88htmU4=</DigestValue>
      </Reference>
      <Reference URI="/word/footer1.xml?ContentType=application/vnd.openxmlformats-officedocument.wordprocessingml.footer+xml">
        <DigestMethod Algorithm="http://www.w3.org/2000/09/xmldsig#sha1"/>
        <DigestValue>Y53UjLjvopVhthsyWeKUvFBfeJ4=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jfw/zbhz75MF+sfW55N4O9cMb88=</DigestValue>
      </Reference>
    </Manifest>
    <SignatureProperties>
      <SignatureProperty Id="idSignatureTime" Target="#idPackageSignature">
        <mdssi:SignatureTime>
          <mdssi:Format>YYYY-MM-DDThh:mm:ssTZD</mdssi:Format>
          <mdssi:Value>2016-09-30T10:34:47Z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2016-09-30T10:34:47Z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3AE36-DE60-40B3-9F7F-29632A82B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22514</Words>
  <Characters>132835</Characters>
  <Application>Microsoft Office Word</Application>
  <DocSecurity>0</DocSecurity>
  <Lines>1106</Lines>
  <Paragraphs>310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Najmanová Alena Ing. (MPSV)</cp:lastModifiedBy>
  <cp:revision>4</cp:revision>
  <cp:lastPrinted>2016-09-30T10:33:00Z</cp:lastPrinted>
  <dcterms:created xsi:type="dcterms:W3CDTF">2016-09-29T15:28:00Z</dcterms:created>
  <dcterms:modified xsi:type="dcterms:W3CDTF">2016-09-30T10:34:00Z</dcterms:modified>
</cp:coreProperties>
</file>